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F0635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E5E048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7E1AB9B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78121FD" w14:textId="77777777" w:rsidR="00DD1779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</w:p>
    <w:p w14:paraId="6001C817" w14:textId="77777777" w:rsidR="00F503B4" w:rsidRPr="00166D7E" w:rsidRDefault="00DD1779" w:rsidP="00F503B4">
      <w:pPr>
        <w:jc w:val="center"/>
        <w:rPr>
          <w:rFonts w:ascii="Arial Narrow" w:hAnsi="Arial Narrow"/>
          <w:b/>
          <w:i/>
          <w:sz w:val="32"/>
        </w:rPr>
      </w:pPr>
      <w:r w:rsidRPr="00166D7E">
        <w:rPr>
          <w:rFonts w:ascii="Arial Narrow" w:hAnsi="Arial Narrow"/>
          <w:b/>
          <w:i/>
          <w:sz w:val="32"/>
        </w:rPr>
        <w:t xml:space="preserve">Prijavni obrazac </w:t>
      </w:r>
    </w:p>
    <w:p w14:paraId="3F660AC0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48B72CE9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642B339" w14:textId="0595E894" w:rsidR="00DD1779" w:rsidRPr="00166D7E" w:rsidRDefault="00DD1779" w:rsidP="00DD1779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ascii="Arial Narrow" w:hAnsi="Arial Narrow"/>
          <w:b/>
          <w:sz w:val="32"/>
        </w:rPr>
      </w:pPr>
      <w:r w:rsidRPr="00166D7E">
        <w:rPr>
          <w:rFonts w:ascii="Arial Narrow" w:hAnsi="Arial Narrow"/>
          <w:b/>
          <w:sz w:val="32"/>
        </w:rPr>
        <w:t xml:space="preserve">TIP OPERACIJE  </w:t>
      </w:r>
      <w:r w:rsidR="00CF27FB">
        <w:rPr>
          <w:rFonts w:ascii="Arial Narrow" w:hAnsi="Arial Narrow"/>
          <w:b/>
          <w:sz w:val="32"/>
        </w:rPr>
        <w:t>1.1.1. „POTPORA RAZVOJU MALIH POLJOPRIVREDNIH GOSPODARSTAVA“</w:t>
      </w:r>
      <w:r w:rsidR="00CE3E59" w:rsidRPr="000F76B9">
        <w:rPr>
          <w:rFonts w:ascii="Arial Narrow" w:hAnsi="Arial Narrow"/>
          <w:b/>
          <w:sz w:val="32"/>
        </w:rPr>
        <w:t xml:space="preserve"> </w:t>
      </w:r>
    </w:p>
    <w:p w14:paraId="37E25D9C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022E0397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3A4C6A22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20906FA0" w14:textId="6D105599" w:rsidR="001E442C" w:rsidRPr="001E442C" w:rsidRDefault="001E442C" w:rsidP="001E442C">
      <w:pPr>
        <w:jc w:val="center"/>
        <w:rPr>
          <w:rFonts w:ascii="Arial Narrow" w:hAnsi="Arial Narrow"/>
          <w:b/>
          <w:i/>
          <w:sz w:val="32"/>
        </w:rPr>
      </w:pPr>
      <w:r w:rsidRPr="001E442C">
        <w:rPr>
          <w:rFonts w:ascii="Arial Narrow" w:hAnsi="Arial Narrow"/>
          <w:b/>
          <w:i/>
          <w:sz w:val="32"/>
        </w:rPr>
        <w:t xml:space="preserve">LAG </w:t>
      </w:r>
      <w:r w:rsidR="00CF27FB">
        <w:rPr>
          <w:rFonts w:ascii="Arial Narrow" w:hAnsi="Arial Narrow"/>
          <w:b/>
          <w:i/>
          <w:sz w:val="32"/>
        </w:rPr>
        <w:t>„</w:t>
      </w:r>
      <w:r w:rsidR="00CF27FB" w:rsidRPr="00CF27FB">
        <w:rPr>
          <w:rFonts w:ascii="Arial Narrow" w:hAnsi="Arial Narrow"/>
          <w:b/>
          <w:i/>
          <w:iCs/>
          <w:sz w:val="32"/>
        </w:rPr>
        <w:t>KRKA</w:t>
      </w:r>
      <w:r w:rsidR="00CF27FB">
        <w:rPr>
          <w:rFonts w:ascii="Arial Narrow" w:hAnsi="Arial Narrow"/>
          <w:b/>
          <w:i/>
          <w:iCs/>
          <w:sz w:val="32"/>
        </w:rPr>
        <w:t>“</w:t>
      </w:r>
    </w:p>
    <w:p w14:paraId="60170C5D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6F42314F" w14:textId="77777777" w:rsidR="00F503B4" w:rsidRPr="00166D7E" w:rsidRDefault="00F503B4" w:rsidP="00F503B4">
      <w:pPr>
        <w:jc w:val="center"/>
        <w:rPr>
          <w:rFonts w:ascii="Arial Narrow" w:hAnsi="Arial Narrow"/>
          <w:b/>
          <w:i/>
          <w:sz w:val="32"/>
        </w:rPr>
      </w:pPr>
    </w:p>
    <w:p w14:paraId="596AA89F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6BD3BE97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35439719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7D0877D0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48E96FAE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3E6E4FA3" w14:textId="77777777" w:rsidR="008E675F" w:rsidRPr="00166D7E" w:rsidRDefault="008E675F" w:rsidP="00F503B4">
      <w:pPr>
        <w:jc w:val="center"/>
        <w:rPr>
          <w:rFonts w:ascii="Arial Narrow" w:hAnsi="Arial Narrow"/>
          <w:b/>
          <w:i/>
          <w:sz w:val="32"/>
        </w:rPr>
      </w:pPr>
    </w:p>
    <w:p w14:paraId="28F1E97F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63977956" w14:textId="77777777" w:rsidR="008E675F" w:rsidRPr="00166D7E" w:rsidRDefault="008E675F" w:rsidP="00DD1779">
      <w:pPr>
        <w:rPr>
          <w:rFonts w:ascii="Arial Narrow" w:hAnsi="Arial Narrow"/>
          <w:b/>
        </w:rPr>
      </w:pPr>
    </w:p>
    <w:p w14:paraId="4516CE08" w14:textId="31DA84EB" w:rsidR="00441AAD" w:rsidRP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spacing w:after="120"/>
        <w:jc w:val="both"/>
        <w:rPr>
          <w:rFonts w:ascii="Arial Narrow" w:hAnsi="Arial Narrow"/>
          <w:b/>
        </w:rPr>
      </w:pPr>
      <w:r w:rsidRPr="00441AAD">
        <w:rPr>
          <w:rFonts w:ascii="Arial Narrow" w:hAnsi="Arial Narrow"/>
          <w:b/>
        </w:rPr>
        <w:t xml:space="preserve">Molimo Vas da prije ispunjavanja Prijavnog obrasca pažljivo pročitate „Natječaj za provedbu </w:t>
      </w:r>
      <w:r w:rsidR="00DD1779" w:rsidRPr="00441AAD">
        <w:rPr>
          <w:rFonts w:ascii="Arial Narrow" w:hAnsi="Arial Narrow"/>
          <w:b/>
        </w:rPr>
        <w:t xml:space="preserve">tipa operacije </w:t>
      </w:r>
      <w:r w:rsidR="00CF27FB" w:rsidRPr="00CF27FB">
        <w:rPr>
          <w:rFonts w:ascii="Arial Narrow" w:hAnsi="Arial Narrow"/>
          <w:b/>
        </w:rPr>
        <w:t>1.1.1. „Potpora razvoju malih poljoprivrednih gospodarstava</w:t>
      </w:r>
      <w:r w:rsidR="00CC5369" w:rsidRPr="00CF27FB">
        <w:rPr>
          <w:rFonts w:ascii="Arial Narrow" w:hAnsi="Arial Narrow"/>
          <w:b/>
        </w:rPr>
        <w:t>“</w:t>
      </w:r>
      <w:r w:rsidR="00DD1779" w:rsidRPr="00441AAD">
        <w:rPr>
          <w:rFonts w:ascii="Arial Narrow" w:hAnsi="Arial Narrow"/>
          <w:b/>
        </w:rPr>
        <w:t xml:space="preserve"> objavljen na mrežn</w:t>
      </w:r>
      <w:r w:rsidR="00CA7FFB">
        <w:rPr>
          <w:rFonts w:ascii="Arial Narrow" w:hAnsi="Arial Narrow"/>
          <w:b/>
        </w:rPr>
        <w:t>oj</w:t>
      </w:r>
      <w:r w:rsidR="00DD1779" w:rsidRPr="00441AAD">
        <w:rPr>
          <w:rFonts w:ascii="Arial Narrow" w:hAnsi="Arial Narrow"/>
          <w:b/>
        </w:rPr>
        <w:t xml:space="preserve"> stranic</w:t>
      </w:r>
      <w:r w:rsidR="00CA7FFB">
        <w:rPr>
          <w:rFonts w:ascii="Arial Narrow" w:hAnsi="Arial Narrow"/>
          <w:b/>
        </w:rPr>
        <w:t>i</w:t>
      </w:r>
      <w:r w:rsidR="00CF27FB">
        <w:rPr>
          <w:rFonts w:ascii="Arial Narrow" w:hAnsi="Arial Narrow"/>
          <w:b/>
        </w:rPr>
        <w:t xml:space="preserve"> </w:t>
      </w:r>
      <w:hyperlink r:id="rId8" w:history="1">
        <w:r w:rsidR="00CF27FB" w:rsidRPr="00343754">
          <w:rPr>
            <w:rStyle w:val="Hiperveza"/>
            <w:rFonts w:ascii="Arial Narrow" w:hAnsi="Arial Narrow"/>
            <w:b/>
          </w:rPr>
          <w:t>www.lag-krka.hr/lag-natjecaji</w:t>
        </w:r>
      </w:hyperlink>
      <w:r w:rsidR="00CF27FB">
        <w:rPr>
          <w:rFonts w:ascii="Arial Narrow" w:hAnsi="Arial Narrow"/>
          <w:b/>
        </w:rPr>
        <w:t xml:space="preserve"> .</w:t>
      </w:r>
      <w:r w:rsidR="000F76B9">
        <w:rPr>
          <w:rFonts w:ascii="Arial Narrow" w:hAnsi="Arial Narrow"/>
          <w:b/>
        </w:rPr>
        <w:t xml:space="preserve"> </w:t>
      </w:r>
      <w:r w:rsidR="008E1BBD">
        <w:rPr>
          <w:rFonts w:ascii="Arial Narrow" w:hAnsi="Arial Narrow"/>
          <w:b/>
        </w:rPr>
        <w:t xml:space="preserve"> </w:t>
      </w:r>
      <w:r w:rsidR="00DD1779" w:rsidRPr="00441AAD">
        <w:rPr>
          <w:rFonts w:ascii="Arial Narrow" w:hAnsi="Arial Narrow"/>
          <w:b/>
        </w:rPr>
        <w:t xml:space="preserve"> </w:t>
      </w:r>
    </w:p>
    <w:p w14:paraId="16EAD111" w14:textId="77777777" w:rsidR="00441AAD" w:rsidRDefault="008E675F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  <w:r w:rsidRPr="00085A18">
        <w:rPr>
          <w:rFonts w:ascii="Arial Narrow" w:hAnsi="Arial Narrow"/>
        </w:rPr>
        <w:t>Prijavni obrazac popunite pažljivo i što je moguće jas</w:t>
      </w:r>
      <w:r w:rsidR="00DD1779" w:rsidRPr="00085A18">
        <w:rPr>
          <w:rFonts w:ascii="Arial Narrow" w:hAnsi="Arial Narrow"/>
        </w:rPr>
        <w:t>nije kako bi se mogla utvrditi točnost podataka. Ako se podatci razliku</w:t>
      </w:r>
      <w:r w:rsidR="001E442C">
        <w:rPr>
          <w:rFonts w:ascii="Arial Narrow" w:hAnsi="Arial Narrow"/>
        </w:rPr>
        <w:t>ju</w:t>
      </w:r>
      <w:r w:rsidR="00DD1779" w:rsidRPr="00085A18">
        <w:rPr>
          <w:rFonts w:ascii="Arial Narrow" w:hAnsi="Arial Narrow"/>
        </w:rPr>
        <w:t xml:space="preserve"> </w:t>
      </w:r>
      <w:r w:rsidR="001E442C">
        <w:rPr>
          <w:rFonts w:ascii="Arial Narrow" w:hAnsi="Arial Narrow"/>
        </w:rPr>
        <w:t>od</w:t>
      </w:r>
      <w:r w:rsidR="00DD1779" w:rsidRPr="00085A18">
        <w:rPr>
          <w:rFonts w:ascii="Arial Narrow" w:hAnsi="Arial Narrow"/>
        </w:rPr>
        <w:t xml:space="preserve"> podat</w:t>
      </w:r>
      <w:r w:rsidR="001E442C">
        <w:rPr>
          <w:rFonts w:ascii="Arial Narrow" w:hAnsi="Arial Narrow"/>
        </w:rPr>
        <w:t>aka</w:t>
      </w:r>
      <w:r w:rsidR="00DD1779" w:rsidRPr="00085A18">
        <w:rPr>
          <w:rFonts w:ascii="Arial Narrow" w:hAnsi="Arial Narrow"/>
        </w:rPr>
        <w:t xml:space="preserve"> navedeni</w:t>
      </w:r>
      <w:r w:rsidR="001E442C">
        <w:rPr>
          <w:rFonts w:ascii="Arial Narrow" w:hAnsi="Arial Narrow"/>
        </w:rPr>
        <w:t>h</w:t>
      </w:r>
      <w:r w:rsidR="00DD1779" w:rsidRPr="00085A18">
        <w:rPr>
          <w:rFonts w:ascii="Arial Narrow" w:hAnsi="Arial Narrow"/>
        </w:rPr>
        <w:t xml:space="preserve"> u dokumentaciji, kao relevantni će se uzeti podatci navedeni u priloženoj dokumentaciji.</w:t>
      </w:r>
    </w:p>
    <w:p w14:paraId="49632994" w14:textId="77777777" w:rsidR="00CC5369" w:rsidRPr="00085A18" w:rsidRDefault="00CC536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</w:rPr>
      </w:pPr>
    </w:p>
    <w:p w14:paraId="7C3EF9A4" w14:textId="77777777" w:rsidR="00DD1779" w:rsidRPr="00166D7E" w:rsidRDefault="00DD1779" w:rsidP="000F76B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jc w:val="both"/>
        <w:rPr>
          <w:rFonts w:ascii="Arial Narrow" w:hAnsi="Arial Narrow"/>
          <w:b/>
        </w:rPr>
      </w:pPr>
      <w:r w:rsidRPr="00085A18">
        <w:rPr>
          <w:rFonts w:ascii="Arial Narrow" w:hAnsi="Arial Narrow"/>
        </w:rPr>
        <w:t>Obratite pozornost da prijavni obrazac nakon popunjavanja mora biti potpisan od strane odgovorne osobe i ovjeren (OPG koji nema žig ne treba ovjeravati).</w:t>
      </w:r>
      <w:r w:rsidRPr="00166D7E">
        <w:rPr>
          <w:rFonts w:ascii="Arial Narrow" w:hAnsi="Arial Narrow"/>
        </w:rPr>
        <w:t xml:space="preserve">  </w:t>
      </w:r>
    </w:p>
    <w:p w14:paraId="16FBF17B" w14:textId="77777777" w:rsidR="008E675F" w:rsidRPr="00166D7E" w:rsidRDefault="008E675F" w:rsidP="00DD1779">
      <w:pPr>
        <w:rPr>
          <w:rFonts w:ascii="Arial Narrow" w:hAnsi="Arial Narrow"/>
          <w:b/>
          <w:sz w:val="32"/>
        </w:rPr>
      </w:pPr>
    </w:p>
    <w:p w14:paraId="5A6BBA8C" w14:textId="77777777" w:rsidR="00F503B4" w:rsidRPr="00166D7E" w:rsidRDefault="00F503B4" w:rsidP="00DD1779">
      <w:pPr>
        <w:rPr>
          <w:rFonts w:ascii="Arial Narrow" w:hAnsi="Arial Narrow"/>
          <w:b/>
        </w:rPr>
      </w:pPr>
    </w:p>
    <w:p w14:paraId="71E075E8" w14:textId="77777777" w:rsidR="00DD1779" w:rsidRPr="00166D7E" w:rsidRDefault="00DD1779" w:rsidP="00DD1779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166D7E">
        <w:rPr>
          <w:rFonts w:ascii="Arial Narrow" w:eastAsia="Arial Unicode MS" w:hAnsi="Arial Narrow" w:cs="Arial"/>
          <w:b/>
          <w:bCs/>
        </w:rPr>
        <w:t>Molimo da obrazac popunite korištenjem računala</w:t>
      </w:r>
      <w:r w:rsidR="00441AAD">
        <w:rPr>
          <w:rFonts w:ascii="Arial Narrow" w:eastAsia="Arial Unicode MS" w:hAnsi="Arial Narrow" w:cs="Arial"/>
          <w:b/>
          <w:bCs/>
        </w:rPr>
        <w:t>.</w:t>
      </w:r>
    </w:p>
    <w:p w14:paraId="4B183872" w14:textId="77777777" w:rsidR="00F503B4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7B3A4E4B" w14:textId="77777777" w:rsidR="000F76B9" w:rsidRPr="00166D7E" w:rsidRDefault="000F76B9" w:rsidP="00F503B4">
      <w:pPr>
        <w:jc w:val="center"/>
        <w:rPr>
          <w:rFonts w:ascii="Arial Narrow" w:hAnsi="Arial Narrow"/>
          <w:b/>
          <w:sz w:val="32"/>
        </w:rPr>
      </w:pPr>
    </w:p>
    <w:p w14:paraId="06DA8E22" w14:textId="77777777" w:rsidR="00F503B4" w:rsidRPr="00166D7E" w:rsidRDefault="00F503B4" w:rsidP="00F503B4">
      <w:pPr>
        <w:jc w:val="center"/>
        <w:rPr>
          <w:rFonts w:ascii="Arial Narrow" w:hAnsi="Arial Narrow"/>
          <w:b/>
          <w:sz w:val="32"/>
        </w:rPr>
      </w:pPr>
    </w:p>
    <w:p w14:paraId="098B5DA3" w14:textId="77777777" w:rsidR="00F503B4" w:rsidRPr="00166D7E" w:rsidRDefault="00F503B4" w:rsidP="00F503B4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14:paraId="4293DAEE" w14:textId="77777777" w:rsidR="00F503B4" w:rsidRDefault="00F503B4" w:rsidP="00A04F20">
      <w:pPr>
        <w:rPr>
          <w:rFonts w:ascii="Arial Narrow" w:hAnsi="Arial Narrow"/>
          <w:b/>
          <w:sz w:val="32"/>
        </w:rPr>
      </w:pPr>
    </w:p>
    <w:p w14:paraId="3D42B673" w14:textId="77777777" w:rsidR="00A6487A" w:rsidRPr="00166D7E" w:rsidRDefault="00A6487A" w:rsidP="00A04F20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561"/>
        <w:gridCol w:w="3242"/>
        <w:gridCol w:w="504"/>
        <w:gridCol w:w="504"/>
        <w:gridCol w:w="378"/>
        <w:gridCol w:w="126"/>
        <w:gridCol w:w="504"/>
        <w:gridCol w:w="504"/>
        <w:gridCol w:w="253"/>
        <w:gridCol w:w="251"/>
        <w:gridCol w:w="94"/>
        <w:gridCol w:w="410"/>
        <w:gridCol w:w="75"/>
        <w:gridCol w:w="429"/>
        <w:gridCol w:w="56"/>
        <w:gridCol w:w="71"/>
        <w:gridCol w:w="377"/>
        <w:gridCol w:w="38"/>
        <w:gridCol w:w="466"/>
        <w:gridCol w:w="19"/>
        <w:gridCol w:w="489"/>
      </w:tblGrid>
      <w:tr w:rsidR="00DF520B" w:rsidRPr="00166D7E" w14:paraId="10CC5C1E" w14:textId="77777777" w:rsidTr="00D67FA7">
        <w:trPr>
          <w:trHeight w:val="274"/>
        </w:trPr>
        <w:tc>
          <w:tcPr>
            <w:tcW w:w="9351" w:type="dxa"/>
            <w:gridSpan w:val="21"/>
            <w:shd w:val="clear" w:color="auto" w:fill="FFF2CC" w:themeFill="accent4" w:themeFillTint="33"/>
          </w:tcPr>
          <w:p w14:paraId="435E3963" w14:textId="71C6828C" w:rsidR="00D97834" w:rsidRPr="00166D7E" w:rsidRDefault="00166D7E" w:rsidP="005A0A4B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DF520B"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8A60F5" w:rsidRPr="00166D7E">
              <w:rPr>
                <w:rFonts w:ascii="Arial Narrow" w:hAnsi="Arial Narrow" w:cs="Arial"/>
                <w:b/>
                <w:sz w:val="28"/>
              </w:rPr>
              <w:t>PODATCI</w:t>
            </w:r>
            <w:r w:rsidR="00B74401">
              <w:rPr>
                <w:rFonts w:ascii="Arial Narrow" w:hAnsi="Arial Narrow" w:cs="Arial"/>
                <w:b/>
                <w:sz w:val="28"/>
              </w:rPr>
              <w:t xml:space="preserve"> O </w:t>
            </w:r>
            <w:r w:rsidR="007F5FB7">
              <w:rPr>
                <w:rFonts w:ascii="Arial Narrow" w:hAnsi="Arial Narrow" w:cs="Arial"/>
                <w:b/>
                <w:sz w:val="28"/>
              </w:rPr>
              <w:t>KORISNIKU</w:t>
            </w:r>
          </w:p>
        </w:tc>
      </w:tr>
      <w:tr w:rsidR="00D97834" w:rsidRPr="00166D7E" w14:paraId="3085CD4D" w14:textId="77777777" w:rsidTr="00D67FA7">
        <w:trPr>
          <w:trHeight w:val="340"/>
        </w:trPr>
        <w:tc>
          <w:tcPr>
            <w:tcW w:w="9351" w:type="dxa"/>
            <w:gridSpan w:val="21"/>
            <w:shd w:val="clear" w:color="auto" w:fill="DEEAF6" w:themeFill="accent1" w:themeFillTint="33"/>
            <w:vAlign w:val="center"/>
          </w:tcPr>
          <w:p w14:paraId="0AF69383" w14:textId="5A66A7E9" w:rsidR="00D97834" w:rsidRPr="00166D7E" w:rsidRDefault="00166D7E" w:rsidP="001F593A">
            <w:pPr>
              <w:jc w:val="both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I.1</w:t>
            </w:r>
            <w:r w:rsidR="00C90968">
              <w:rPr>
                <w:rFonts w:ascii="Arial Narrow" w:hAnsi="Arial Narrow" w:cs="Arial"/>
                <w:b/>
                <w:sz w:val="22"/>
              </w:rPr>
              <w:t xml:space="preserve">. </w:t>
            </w:r>
            <w:r>
              <w:rPr>
                <w:rFonts w:ascii="Arial Narrow" w:hAnsi="Arial Narrow" w:cs="Arial"/>
                <w:b/>
                <w:sz w:val="22"/>
              </w:rPr>
              <w:t xml:space="preserve">OSNOVNI PODATCI O </w:t>
            </w:r>
            <w:r w:rsidR="007F5FB7">
              <w:rPr>
                <w:rFonts w:ascii="Arial Narrow" w:hAnsi="Arial Narrow" w:cs="Arial"/>
                <w:b/>
                <w:sz w:val="22"/>
              </w:rPr>
              <w:t>KORISNIKU</w:t>
            </w:r>
            <w:r w:rsidR="00D67FA7">
              <w:rPr>
                <w:rFonts w:ascii="Arial Narrow" w:hAnsi="Arial Narrow" w:cs="Arial"/>
                <w:b/>
                <w:sz w:val="22"/>
              </w:rPr>
              <w:t xml:space="preserve"> </w:t>
            </w:r>
            <w:r w:rsidR="00D67FA7" w:rsidRPr="000F76B9">
              <w:rPr>
                <w:rFonts w:ascii="Arial Narrow" w:hAnsi="Arial Narrow" w:cs="Arial"/>
                <w:i/>
                <w:sz w:val="16"/>
              </w:rPr>
              <w:t>(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kod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popunjavanja 5., 6., 7</w:t>
            </w:r>
            <w:r w:rsidR="00741F72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i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 xml:space="preserve"> 8</w:t>
            </w:r>
            <w:r w:rsidR="00C90968" w:rsidRPr="00C90968">
              <w:rPr>
                <w:rFonts w:ascii="Arial Narrow" w:hAnsi="Arial Narrow" w:cs="Arial"/>
                <w:i/>
                <w:sz w:val="16"/>
                <w:szCs w:val="16"/>
              </w:rPr>
              <w:t>.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 xml:space="preserve"> reda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 upisati adresu sjedišta ili prebivališta 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o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visno o organizacijsko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m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oblik</w:t>
            </w:r>
            <w:r w:rsidR="00441AAD">
              <w:rPr>
                <w:rFonts w:ascii="Arial Narrow" w:hAnsi="Arial Narrow" w:cs="Arial"/>
                <w:i/>
                <w:sz w:val="16"/>
                <w:szCs w:val="16"/>
              </w:rPr>
              <w:t>u,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 xml:space="preserve"> kako je pro</w:t>
            </w:r>
            <w:r w:rsidR="004944F8">
              <w:rPr>
                <w:rFonts w:ascii="Arial Narrow" w:hAnsi="Arial Narrow" w:cs="Arial"/>
                <w:i/>
                <w:sz w:val="16"/>
                <w:szCs w:val="16"/>
              </w:rPr>
              <w:t>pisano natječajem, poglavlje 2.3</w:t>
            </w:r>
            <w:r w:rsidR="001F593A" w:rsidRPr="00C90968">
              <w:rPr>
                <w:rFonts w:ascii="Arial Narrow" w:hAnsi="Arial Narrow" w:cs="Arial"/>
                <w:i/>
                <w:sz w:val="16"/>
                <w:szCs w:val="16"/>
              </w:rPr>
              <w:t>.)</w:t>
            </w:r>
          </w:p>
        </w:tc>
      </w:tr>
      <w:tr w:rsidR="001B065D" w:rsidRPr="00166D7E" w14:paraId="234F2E73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821CC1B" w14:textId="77777777" w:rsidR="001B065D" w:rsidRPr="001E31DD" w:rsidRDefault="001B065D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39FE612" w14:textId="6CCC5219" w:rsidR="001B065D" w:rsidRDefault="00AC7FC1" w:rsidP="00C90968">
            <w:pPr>
              <w:rPr>
                <w:rFonts w:ascii="Arial Narrow" w:hAnsi="Arial Narrow" w:cs="Arial"/>
                <w:b/>
                <w:sz w:val="22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Naziv </w:t>
            </w:r>
            <w:r w:rsidR="007F5FB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korisnika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="00D67FA7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službeni naziv iz registra</w:t>
            </w:r>
            <w:r w:rsidR="00441AA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</w:t>
            </w:r>
            <w:r w:rsid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 slučaju trgovačkog društva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upisati o kojem je obliku riječ, npr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</w:t>
            </w:r>
            <w:proofErr w:type="spellStart"/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j.d.o.o</w:t>
            </w:r>
            <w:proofErr w:type="spellEnd"/>
            <w:r w:rsid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.</w:t>
            </w:r>
            <w:r w:rsidR="00D67FA7" w:rsidRPr="00D67FA7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084A3E92" w14:textId="77777777" w:rsidR="001B065D" w:rsidRDefault="001B065D" w:rsidP="00AC7FC1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F4253E" w:rsidRPr="00166D7E" w14:paraId="108B1D97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FB5A93A" w14:textId="77777777" w:rsidR="00F4253E" w:rsidRPr="001E31DD" w:rsidRDefault="006D4E33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729D96E" w14:textId="77777777" w:rsidR="00E13FFD" w:rsidRPr="005A0A4B" w:rsidRDefault="005A0A4B" w:rsidP="00C90968">
            <w:pPr>
              <w:rPr>
                <w:rFonts w:ascii="Arial Narrow" w:eastAsia="Calibri" w:hAnsi="Arial Narrow" w:cs="Arial"/>
                <w:i/>
                <w:sz w:val="20"/>
                <w:szCs w:val="20"/>
                <w:u w:val="single"/>
                <w:lang w:eastAsia="en-US"/>
              </w:rPr>
            </w:pPr>
            <w:r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Organizacijski oblik</w:t>
            </w:r>
          </w:p>
          <w:p w14:paraId="4B87361D" w14:textId="77777777" w:rsidR="00F4253E" w:rsidRPr="00166D7E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</w:t>
            </w:r>
            <w:proofErr w:type="spellStart"/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 w:rsidR="006D4E33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 w:rsidR="006D4E33" w:rsidRPr="006D4E3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organizacijski oblik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4253E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1D33D89E" w14:textId="77777777" w:rsidR="00F4253E" w:rsidRPr="004944F8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 w:rsidRPr="004944F8">
              <w:rPr>
                <w:rFonts w:ascii="Arial Narrow" w:hAnsi="Arial Narrow" w:cs="Arial"/>
                <w:sz w:val="20"/>
                <w:szCs w:val="20"/>
              </w:rPr>
              <w:t>a) trgovačko društvo</w:t>
            </w:r>
          </w:p>
          <w:p w14:paraId="6909F652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b) zadruga</w:t>
            </w:r>
          </w:p>
          <w:p w14:paraId="3E3B8839" w14:textId="77777777" w:rsidR="00E13FFD" w:rsidRPr="00E13FFD" w:rsidRDefault="00E13FFD" w:rsidP="00AC7FC1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c)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brt</w:t>
            </w:r>
          </w:p>
          <w:p w14:paraId="0CE5C3C8" w14:textId="77777777" w:rsidR="00E13FFD" w:rsidRDefault="00E13FFD" w:rsidP="00AC7FC1">
            <w:pPr>
              <w:rPr>
                <w:ins w:id="0" w:author="Ivo Dolić" w:date="2020-02-03T18:14:00Z"/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d) o</w:t>
            </w:r>
            <w:r w:rsidRPr="00E13FFD">
              <w:rPr>
                <w:rFonts w:ascii="Arial Narrow" w:hAnsi="Arial Narrow" w:cs="Arial"/>
                <w:sz w:val="20"/>
                <w:szCs w:val="20"/>
              </w:rPr>
              <w:t>biteljsko poljoprivredno gospodarstvo</w:t>
            </w:r>
          </w:p>
          <w:p w14:paraId="659497A9" w14:textId="77777777" w:rsidR="00641FCF" w:rsidRDefault="00641FCF" w:rsidP="00AC7FC1">
            <w:pPr>
              <w:rPr>
                <w:rFonts w:ascii="Arial Narrow" w:hAnsi="Arial Narrow" w:cs="Arial"/>
                <w:b/>
                <w:sz w:val="22"/>
              </w:rPr>
            </w:pPr>
            <w:r w:rsidRPr="00CF27FB">
              <w:rPr>
                <w:rFonts w:ascii="Arial Narrow" w:hAnsi="Arial Narrow" w:cs="Arial"/>
                <w:sz w:val="20"/>
                <w:szCs w:val="20"/>
              </w:rPr>
              <w:t xml:space="preserve">e) </w:t>
            </w:r>
            <w:proofErr w:type="spellStart"/>
            <w:r w:rsidRPr="00CF27FB">
              <w:rPr>
                <w:rFonts w:ascii="Arial Narrow" w:hAnsi="Arial Narrow" w:cs="Arial"/>
                <w:sz w:val="20"/>
                <w:szCs w:val="20"/>
              </w:rPr>
              <w:t>samoopskrbno</w:t>
            </w:r>
            <w:proofErr w:type="spellEnd"/>
            <w:r w:rsidRPr="00CF27FB">
              <w:rPr>
                <w:rFonts w:ascii="Arial Narrow" w:hAnsi="Arial Narrow" w:cs="Arial"/>
                <w:sz w:val="20"/>
                <w:szCs w:val="20"/>
              </w:rPr>
              <w:t xml:space="preserve"> poljoprivredno gospodarstvo</w:t>
            </w:r>
          </w:p>
        </w:tc>
      </w:tr>
      <w:tr w:rsidR="005A0A4B" w:rsidRPr="00166D7E" w14:paraId="64B5668A" w14:textId="77777777" w:rsidTr="007516A9">
        <w:trPr>
          <w:trHeight w:val="1007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43FAF29C" w14:textId="77777777" w:rsidR="005A0A4B" w:rsidRPr="001E31DD" w:rsidRDefault="005A0A4B" w:rsidP="00AC7FC1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0D3A32D3" w14:textId="77777777" w:rsid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Porezni status</w:t>
            </w:r>
          </w:p>
          <w:p w14:paraId="0CBC8E90" w14:textId="77777777" w:rsidR="005A0A4B" w:rsidRPr="005A0A4B" w:rsidRDefault="005A0A4B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441AAD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</w:t>
            </w:r>
            <w:proofErr w:type="spellStart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porezni status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38B5EFD9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a) obveznik poreza </w:t>
            </w:r>
            <w:r w:rsidR="00441AA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dobit</w:t>
            </w:r>
          </w:p>
          <w:p w14:paraId="36BF20E3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b) obveznik poreza na dohodak (vodi poslovne knjige sukladno Zakonu o porezu na dohodak)</w:t>
            </w:r>
          </w:p>
          <w:p w14:paraId="5D5D8220" w14:textId="77777777" w:rsidR="005A0A4B" w:rsidRDefault="005A0A4B" w:rsidP="005A0A4B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c) obveznik poreza n</w:t>
            </w:r>
            <w:r w:rsidR="0086096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a dohodak (</w:t>
            </w:r>
            <w:proofErr w:type="spellStart"/>
            <w:r w:rsidR="00860960" w:rsidRPr="000F76B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paušalac</w:t>
            </w:r>
            <w:proofErr w:type="spellEnd"/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</w:t>
            </w:r>
          </w:p>
          <w:p w14:paraId="6755E169" w14:textId="77777777" w:rsidR="005A0A4B" w:rsidRDefault="005A0A4B" w:rsidP="005A0A4B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d) nije obveznik poreza na dohodak/dobit</w:t>
            </w:r>
          </w:p>
        </w:tc>
      </w:tr>
      <w:tr w:rsidR="00D67FA7" w:rsidRPr="00166D7E" w14:paraId="4F402180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E2B9D78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0A44B633" w14:textId="77777777" w:rsidR="00D67FA7" w:rsidRPr="00166D7E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OIB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(osobni identifikacijski broj):</w:t>
            </w:r>
          </w:p>
        </w:tc>
        <w:tc>
          <w:tcPr>
            <w:tcW w:w="504" w:type="dxa"/>
            <w:shd w:val="clear" w:color="auto" w:fill="F2F2F2" w:themeFill="background1" w:themeFillShade="F2"/>
          </w:tcPr>
          <w:p w14:paraId="090E7F73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0C3C05BE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75B50EE1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3E08CB2B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shd w:val="clear" w:color="auto" w:fill="F2F2F2" w:themeFill="background1" w:themeFillShade="F2"/>
          </w:tcPr>
          <w:p w14:paraId="72670D28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76709DE1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5965C5BC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305FA706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3"/>
            <w:shd w:val="clear" w:color="auto" w:fill="F2F2F2" w:themeFill="background1" w:themeFillShade="F2"/>
          </w:tcPr>
          <w:p w14:paraId="60974FF8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4" w:type="dxa"/>
            <w:gridSpan w:val="2"/>
            <w:shd w:val="clear" w:color="auto" w:fill="F2F2F2" w:themeFill="background1" w:themeFillShade="F2"/>
          </w:tcPr>
          <w:p w14:paraId="27E3BF2D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508" w:type="dxa"/>
            <w:gridSpan w:val="2"/>
            <w:shd w:val="clear" w:color="auto" w:fill="F2F2F2" w:themeFill="background1" w:themeFillShade="F2"/>
          </w:tcPr>
          <w:p w14:paraId="6729F245" w14:textId="77777777" w:rsidR="00D67FA7" w:rsidRDefault="00D67FA7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76C7A693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6A51FC92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6535B68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Adresa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(ulica i broj)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: 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26E693FA" w14:textId="77777777" w:rsidR="00D67FA7" w:rsidRDefault="00D67FA7" w:rsidP="003F542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2D0F97A6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644E3D8D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89C36A5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Naselje i poštanski broj:</w:t>
            </w:r>
          </w:p>
        </w:tc>
        <w:tc>
          <w:tcPr>
            <w:tcW w:w="3118" w:type="dxa"/>
            <w:gridSpan w:val="9"/>
            <w:shd w:val="clear" w:color="auto" w:fill="F2F2F2" w:themeFill="background1" w:themeFillShade="F2"/>
          </w:tcPr>
          <w:p w14:paraId="0BE92B6A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0B334253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48842233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6" w:type="dxa"/>
            <w:gridSpan w:val="3"/>
            <w:shd w:val="clear" w:color="auto" w:fill="F2F2F2" w:themeFill="background1" w:themeFillShade="F2"/>
          </w:tcPr>
          <w:p w14:paraId="1020D346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5" w:type="dxa"/>
            <w:gridSpan w:val="2"/>
            <w:shd w:val="clear" w:color="auto" w:fill="F2F2F2" w:themeFill="background1" w:themeFillShade="F2"/>
          </w:tcPr>
          <w:p w14:paraId="5655E89D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89" w:type="dxa"/>
            <w:shd w:val="clear" w:color="auto" w:fill="F2F2F2" w:themeFill="background1" w:themeFillShade="F2"/>
          </w:tcPr>
          <w:p w14:paraId="38C9B41D" w14:textId="77777777" w:rsidR="001F593A" w:rsidRDefault="001F593A" w:rsidP="00D67FA7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1C3D005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4A399059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D638664" w14:textId="77777777" w:rsidR="00D67FA7" w:rsidRDefault="00477989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Grad/O</w:t>
            </w:r>
            <w:r w:rsidR="00D67FA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pćina: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0E277EED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67FA7" w:rsidRPr="00166D7E" w14:paraId="714A591A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6B431D49" w14:textId="77777777" w:rsidR="00D67FA7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08C77A40" w14:textId="77777777" w:rsidR="00D67FA7" w:rsidRDefault="00D67FA7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Županija: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67A99F1F" w14:textId="77777777" w:rsidR="00D67FA7" w:rsidRDefault="00D67FA7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1FF56C19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4C49296A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DC6A1CC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Telefon</w:t>
            </w:r>
            <w:r w:rsidRPr="001F593A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3839E43B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290A9ADE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540CB8F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10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41CDE392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Telefaks </w:t>
            </w:r>
            <w:r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Pr="000F76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12A041D7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054F0962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6E3EE40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4137B82F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Mobitel: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11A1BFFD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604068CD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4427981E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12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3E03947C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Adresa e</w:t>
            </w:r>
            <w:r w:rsidR="00CA7F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lektroničke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pošte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="004944F8" w:rsidRPr="001F593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(ako je primjenjivo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2A642DDE" w14:textId="77777777" w:rsidR="001F593A" w:rsidRDefault="001F593A" w:rsidP="008550F0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F593A" w:rsidRPr="00166D7E" w14:paraId="7804426C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2201616F" w14:textId="77777777" w:rsidR="001F593A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13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2A039473" w14:textId="77777777" w:rsidR="001F593A" w:rsidRDefault="001F593A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Datum i godina upisa u matični registar: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6662D14C" w14:textId="77777777" w:rsidR="001F593A" w:rsidRDefault="001F593A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741F72" w:rsidRPr="00166D7E" w14:paraId="3E494572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56752610" w14:textId="77777777" w:rsidR="00741F72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14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67422554" w14:textId="77777777" w:rsidR="00741F72" w:rsidRDefault="00741F72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MIBPG </w:t>
            </w:r>
            <w:r w:rsidRPr="00741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(matični identifikacijski broj poljoprivrednog gospodarstva</w:t>
            </w:r>
            <w:r w:rsidRPr="00741F7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 w:rsidRPr="000F76B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</w:tcPr>
          <w:p w14:paraId="6F9EE878" w14:textId="77777777" w:rsidR="00741F72" w:rsidRDefault="00741F72" w:rsidP="004131CB">
            <w:pPr>
              <w:jc w:val="right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DE49C3" w:rsidRPr="00166D7E" w14:paraId="6ED92188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BF9F803" w14:textId="77777777" w:rsidR="00DE49C3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15</w:t>
            </w:r>
            <w:r w:rsidR="00741F72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FAC5D82" w14:textId="77777777" w:rsidR="00DE49C3" w:rsidRDefault="00DE49C3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Poljoprivreda je glavna djelatnost </w:t>
            </w:r>
            <w:r w:rsidRPr="00DE49C3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označite sa „x“):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728C3CEF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090A8E92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750C2052" w14:textId="77777777" w:rsidR="00DE49C3" w:rsidRPr="00C05CC3" w:rsidRDefault="00DE49C3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6D40ED36" w14:textId="77777777" w:rsidR="00DE49C3" w:rsidRDefault="00DE49C3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3FFD" w:rsidRPr="00166D7E" w14:paraId="28F2F6D1" w14:textId="77777777" w:rsidTr="007516A9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1AE8546C" w14:textId="77777777" w:rsidR="00E13FFD" w:rsidRPr="001E31DD" w:rsidRDefault="005A0A4B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16</w:t>
            </w:r>
            <w:r w:rsidR="006F290D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5DFB6A01" w14:textId="77777777" w:rsidR="00E13FFD" w:rsidRDefault="00E13FF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Veličina poduzeća</w:t>
            </w:r>
            <w:r w:rsidR="006F290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14:paraId="111EA01A" w14:textId="77777777" w:rsidR="00E13FFD" w:rsidRDefault="00E13FFD" w:rsidP="008C2F72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(ispunjava</w:t>
            </w:r>
            <w:r w:rsid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ju 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svi organizacijski oblici poljoprivrednog gospodarstva: </w:t>
            </w:r>
            <w:r w:rsidR="00841ABC" w:rsidRPr="00CF27FB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SOPG,</w:t>
            </w:r>
            <w:r w:rsidR="008C2F72" w:rsidRPr="008C2F72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OPG, obrt, trgovačko društvo, zadruga</w:t>
            </w:r>
            <w:r w:rsidR="004574A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,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</w:t>
            </w:r>
            <w:r w:rsidR="006F290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sukladno Izjavi o veličini poduzeća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; označiti sa „x“</w:t>
            </w:r>
            <w:r w:rsidRPr="00E13FF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):</w:t>
            </w:r>
          </w:p>
        </w:tc>
        <w:tc>
          <w:tcPr>
            <w:tcW w:w="1386" w:type="dxa"/>
            <w:gridSpan w:val="3"/>
            <w:shd w:val="clear" w:color="auto" w:fill="F2F2F2" w:themeFill="background1" w:themeFillShade="F2"/>
            <w:vAlign w:val="center"/>
          </w:tcPr>
          <w:p w14:paraId="5EF0C2F6" w14:textId="4B8D03F9" w:rsidR="00E13FFD" w:rsidRPr="00C05CC3" w:rsidRDefault="00E13FFD" w:rsidP="00DE49C3">
            <w:pPr>
              <w:rPr>
                <w:rFonts w:ascii="Arial Narrow" w:hAnsi="Arial Narrow" w:cs="Arial"/>
                <w:b/>
                <w:sz w:val="22"/>
              </w:rPr>
            </w:pPr>
            <w:r w:rsidRPr="00C05CC3">
              <w:rPr>
                <w:rFonts w:ascii="Arial Narrow" w:hAnsi="Arial Narrow" w:cs="Arial"/>
                <w:b/>
                <w:sz w:val="22"/>
              </w:rPr>
              <w:t>Mikro</w:t>
            </w:r>
            <w:r w:rsidR="00CF27FB"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1387" w:type="dxa"/>
            <w:gridSpan w:val="4"/>
            <w:shd w:val="clear" w:color="auto" w:fill="F2F2F2" w:themeFill="background1" w:themeFillShade="F2"/>
          </w:tcPr>
          <w:p w14:paraId="55743613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1386" w:type="dxa"/>
            <w:gridSpan w:val="7"/>
            <w:shd w:val="clear" w:color="auto" w:fill="F2F2F2" w:themeFill="background1" w:themeFillShade="F2"/>
            <w:vAlign w:val="center"/>
          </w:tcPr>
          <w:p w14:paraId="664B6784" w14:textId="77777777" w:rsidR="00E13FFD" w:rsidRPr="00C05CC3" w:rsidRDefault="008550F0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Malo</w:t>
            </w:r>
            <w:r w:rsidR="00E13FFD" w:rsidRPr="00C05CC3"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1389" w:type="dxa"/>
            <w:gridSpan w:val="5"/>
            <w:shd w:val="clear" w:color="auto" w:fill="F2F2F2" w:themeFill="background1" w:themeFillShade="F2"/>
          </w:tcPr>
          <w:p w14:paraId="75CF3361" w14:textId="77777777" w:rsidR="00E13FFD" w:rsidRDefault="00E13FFD" w:rsidP="004944F8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1E31DD" w:rsidRPr="00166D7E" w14:paraId="616EC9F5" w14:textId="77777777" w:rsidTr="005167B4">
        <w:trPr>
          <w:trHeight w:val="340"/>
        </w:trPr>
        <w:tc>
          <w:tcPr>
            <w:tcW w:w="561" w:type="dxa"/>
            <w:shd w:val="clear" w:color="auto" w:fill="DEEAF6" w:themeFill="accent1" w:themeFillTint="33"/>
            <w:vAlign w:val="center"/>
          </w:tcPr>
          <w:p w14:paraId="0BF37D08" w14:textId="77777777" w:rsidR="001E31DD" w:rsidRPr="001E31DD" w:rsidRDefault="001E31DD" w:rsidP="00D67FA7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3242" w:type="dxa"/>
            <w:shd w:val="clear" w:color="auto" w:fill="DEEAF6" w:themeFill="accent1" w:themeFillTint="33"/>
            <w:vAlign w:val="center"/>
          </w:tcPr>
          <w:p w14:paraId="17104BDD" w14:textId="77777777" w:rsidR="001E31DD" w:rsidRDefault="001E31DD" w:rsidP="00C90968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Ekonomska veličina poljoprivrednog gospodarstva </w:t>
            </w:r>
            <w:r w:rsidRPr="001E31DD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(Izračun SO)</w:t>
            </w:r>
          </w:p>
        </w:tc>
        <w:tc>
          <w:tcPr>
            <w:tcW w:w="5548" w:type="dxa"/>
            <w:gridSpan w:val="19"/>
            <w:shd w:val="clear" w:color="auto" w:fill="F2F2F2" w:themeFill="background1" w:themeFillShade="F2"/>
            <w:vAlign w:val="center"/>
          </w:tcPr>
          <w:p w14:paraId="673B1A5A" w14:textId="77777777" w:rsidR="001E31DD" w:rsidRDefault="001E31DD" w:rsidP="00DE49C3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2"/>
              </w:rPr>
              <w:t>_____________  (EUR)</w:t>
            </w:r>
          </w:p>
        </w:tc>
      </w:tr>
    </w:tbl>
    <w:p w14:paraId="72469EFB" w14:textId="77777777" w:rsidR="00437073" w:rsidRPr="00166D7E" w:rsidRDefault="00437073" w:rsidP="00A04F20">
      <w:pPr>
        <w:rPr>
          <w:rFonts w:ascii="Arial Narrow" w:hAnsi="Arial Narrow" w:cs="Arial"/>
        </w:rPr>
      </w:pPr>
    </w:p>
    <w:tbl>
      <w:tblPr>
        <w:tblW w:w="50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5"/>
        <w:gridCol w:w="3325"/>
        <w:gridCol w:w="513"/>
        <w:gridCol w:w="513"/>
        <w:gridCol w:w="380"/>
        <w:gridCol w:w="130"/>
        <w:gridCol w:w="513"/>
        <w:gridCol w:w="513"/>
        <w:gridCol w:w="254"/>
        <w:gridCol w:w="259"/>
        <w:gridCol w:w="513"/>
        <w:gridCol w:w="513"/>
        <w:gridCol w:w="123"/>
        <w:gridCol w:w="388"/>
        <w:gridCol w:w="513"/>
        <w:gridCol w:w="246"/>
      </w:tblGrid>
      <w:tr w:rsidR="00C90968" w:rsidRPr="00166D7E" w14:paraId="304B308F" w14:textId="77777777" w:rsidTr="00AC2B26">
        <w:trPr>
          <w:trHeight w:hRule="exact" w:val="707"/>
        </w:trPr>
        <w:tc>
          <w:tcPr>
            <w:tcW w:w="5000" w:type="pct"/>
            <w:gridSpan w:val="16"/>
            <w:shd w:val="clear" w:color="auto" w:fill="DEEAF6" w:themeFill="accent1" w:themeFillTint="33"/>
            <w:vAlign w:val="center"/>
          </w:tcPr>
          <w:p w14:paraId="1A4E015E" w14:textId="77777777" w:rsidR="00C90968" w:rsidRDefault="00C90968" w:rsidP="00C90968">
            <w:pPr>
              <w:suppressAutoHyphens w:val="0"/>
              <w:spacing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C90968">
              <w:rPr>
                <w:rFonts w:ascii="Arial Narrow" w:hAnsi="Arial Narrow" w:cs="Arial"/>
                <w:b/>
                <w:sz w:val="22"/>
              </w:rPr>
              <w:t xml:space="preserve">I.2. </w:t>
            </w:r>
            <w:r w:rsidR="00B563CF">
              <w:rPr>
                <w:rFonts w:ascii="Arial Narrow" w:hAnsi="Arial Narrow" w:cs="Arial"/>
                <w:b/>
                <w:sz w:val="22"/>
              </w:rPr>
              <w:t xml:space="preserve"> PODATCI O ODGOVORNOJ OSOBI</w:t>
            </w:r>
          </w:p>
          <w:p w14:paraId="3D972221" w14:textId="77777777" w:rsidR="00C90968" w:rsidRPr="00C90968" w:rsidRDefault="00C90968" w:rsidP="00DD1779">
            <w:pPr>
              <w:suppressAutoHyphens w:val="0"/>
              <w:spacing w:after="200" w:line="276" w:lineRule="auto"/>
              <w:jc w:val="both"/>
              <w:rPr>
                <w:rFonts w:ascii="Arial Narrow" w:hAnsi="Arial Narrow" w:cs="Arial"/>
                <w:b/>
                <w:sz w:val="22"/>
              </w:rPr>
            </w:pPr>
            <w:r w:rsidRPr="0002663D">
              <w:rPr>
                <w:rFonts w:ascii="Arial" w:hAnsi="Arial" w:cs="Arial"/>
                <w:i/>
                <w:sz w:val="16"/>
                <w:szCs w:val="16"/>
              </w:rPr>
              <w:t>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="00841ABC">
              <w:rPr>
                <w:rFonts w:ascii="Arial" w:hAnsi="Arial" w:cs="Arial"/>
                <w:i/>
                <w:sz w:val="16"/>
                <w:szCs w:val="16"/>
              </w:rPr>
              <w:t>SOPG/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OPG</w:t>
            </w:r>
            <w:r w:rsidR="00CA7FFB">
              <w:rPr>
                <w:rFonts w:ascii="Arial" w:hAnsi="Arial" w:cs="Arial"/>
                <w:i/>
                <w:sz w:val="16"/>
                <w:szCs w:val="16"/>
              </w:rPr>
              <w:t>-a,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upišite podatke o nositelju poljoprivrednog gospodarstva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podatke o vlasniku obrta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; u slučaju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trgovačko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g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društv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a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ili zadrug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e, upišite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 xml:space="preserve"> osob</w:t>
            </w:r>
            <w:r w:rsidR="00FD370C">
              <w:rPr>
                <w:rFonts w:ascii="Arial" w:hAnsi="Arial" w:cs="Arial"/>
                <w:i/>
                <w:sz w:val="16"/>
                <w:szCs w:val="16"/>
              </w:rPr>
              <w:t>u/osob</w:t>
            </w:r>
            <w:r w:rsidR="00B563CF">
              <w:rPr>
                <w:rFonts w:ascii="Arial" w:hAnsi="Arial" w:cs="Arial"/>
                <w:i/>
                <w:sz w:val="16"/>
                <w:szCs w:val="16"/>
              </w:rPr>
              <w:t>e ovlaštene za zastupanje</w:t>
            </w:r>
          </w:p>
          <w:p w14:paraId="6A05218E" w14:textId="77777777" w:rsidR="00C90968" w:rsidRPr="00166D7E" w:rsidRDefault="00C90968" w:rsidP="00C90968">
            <w:pPr>
              <w:jc w:val="both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  <w:p w14:paraId="61E52F0F" w14:textId="77777777" w:rsidR="00C90968" w:rsidRPr="00166D7E" w:rsidRDefault="00C90968" w:rsidP="00AE7370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color w:val="FF0000"/>
                <w:sz w:val="20"/>
                <w:szCs w:val="20"/>
                <w:lang w:eastAsia="en-US"/>
              </w:rPr>
            </w:pPr>
          </w:p>
        </w:tc>
      </w:tr>
      <w:tr w:rsidR="00F53798" w:rsidRPr="00166D7E" w14:paraId="03193972" w14:textId="77777777" w:rsidTr="00AC2B26">
        <w:trPr>
          <w:trHeight w:hRule="exact" w:val="107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4F92BD2F" w14:textId="77777777" w:rsidR="008E5D9D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F4253E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4B7088BE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Ime i prezime odgovorne osobe i dužnost koju ona obavlja</w:t>
            </w:r>
          </w:p>
          <w:p w14:paraId="373AC49B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(npr. predsjednik/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predsjedn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 uprave, direktor/</w:t>
            </w:r>
            <w:r w:rsidR="00FD370C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direktor</w:t>
            </w:r>
            <w:r w:rsidRPr="00DE49C3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ica)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  <w:p w14:paraId="64953125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4A8B332E" w14:textId="77777777" w:rsidR="00B563CF" w:rsidRDefault="00B563CF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9374446" w14:textId="77777777" w:rsidR="008E5D9D" w:rsidRPr="00166D7E" w:rsidRDefault="008E5D9D" w:rsidP="00AC4CF6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66D7E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B563C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880" w:type="pct"/>
            <w:gridSpan w:val="14"/>
            <w:vAlign w:val="center"/>
          </w:tcPr>
          <w:p w14:paraId="38432618" w14:textId="77777777" w:rsidR="008E5D9D" w:rsidRPr="004131CB" w:rsidRDefault="008E5D9D" w:rsidP="004131CB">
            <w:pPr>
              <w:suppressAutoHyphens w:val="0"/>
              <w:spacing w:after="200" w:line="276" w:lineRule="auto"/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563CF" w:rsidRPr="00166D7E" w14:paraId="366CDC4C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79BD6BE7" w14:textId="77777777" w:rsidR="00B563CF" w:rsidRPr="001E31DD" w:rsidRDefault="007516A9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B563CF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72E1848A" w14:textId="77777777" w:rsidR="00B563CF" w:rsidRPr="00166D7E" w:rsidRDefault="00B563CF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Spol:</w:t>
            </w:r>
          </w:p>
        </w:tc>
        <w:tc>
          <w:tcPr>
            <w:tcW w:w="754" w:type="pct"/>
            <w:gridSpan w:val="3"/>
            <w:vAlign w:val="center"/>
          </w:tcPr>
          <w:p w14:paraId="50A68A35" w14:textId="77777777" w:rsidR="00B563CF" w:rsidRPr="00C05CC3" w:rsidRDefault="007516A9" w:rsidP="00C05CC3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M</w:t>
            </w:r>
          </w:p>
        </w:tc>
        <w:tc>
          <w:tcPr>
            <w:tcW w:w="756" w:type="pct"/>
            <w:gridSpan w:val="4"/>
            <w:vAlign w:val="center"/>
          </w:tcPr>
          <w:p w14:paraId="2010F8A2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755" w:type="pct"/>
            <w:gridSpan w:val="4"/>
            <w:vAlign w:val="center"/>
          </w:tcPr>
          <w:p w14:paraId="461F2F79" w14:textId="77777777" w:rsidR="00B563CF" w:rsidRPr="00C05CC3" w:rsidRDefault="00B563CF" w:rsidP="00C05CC3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C05CC3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Ž</w:t>
            </w:r>
          </w:p>
        </w:tc>
        <w:tc>
          <w:tcPr>
            <w:tcW w:w="615" w:type="pct"/>
            <w:gridSpan w:val="3"/>
            <w:vAlign w:val="center"/>
          </w:tcPr>
          <w:p w14:paraId="356D1FE1" w14:textId="77777777" w:rsidR="00B563CF" w:rsidRPr="00166D7E" w:rsidRDefault="00B563CF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7516A9" w:rsidRPr="00166D7E" w14:paraId="74ADCD73" w14:textId="77777777" w:rsidTr="00AC2B26">
        <w:trPr>
          <w:trHeight w:hRule="exact" w:val="500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094C161F" w14:textId="77777777" w:rsidR="007516A9" w:rsidRPr="001E31DD" w:rsidRDefault="00997DA8" w:rsidP="00F4253E">
            <w:pPr>
              <w:suppressAutoHyphens w:val="0"/>
              <w:spacing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20</w:t>
            </w:r>
            <w:r w:rsidR="007516A9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46F953D1" w14:textId="77777777" w:rsidR="007516A9" w:rsidRDefault="007516A9" w:rsidP="007516A9">
            <w:pPr>
              <w:suppressAutoHyphens w:val="0"/>
              <w:spacing w:line="276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OIB odgovorne osobe:</w:t>
            </w:r>
          </w:p>
        </w:tc>
        <w:tc>
          <w:tcPr>
            <w:tcW w:w="275" w:type="pct"/>
            <w:vAlign w:val="center"/>
          </w:tcPr>
          <w:p w14:paraId="66114760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3FEC0E88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5DF65D62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4F695A9B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17C5DCA1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gridSpan w:val="2"/>
            <w:vAlign w:val="center"/>
          </w:tcPr>
          <w:p w14:paraId="1CADCAAE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524545E8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4697C72C" w14:textId="77777777" w:rsidR="007516A9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4" w:type="pct"/>
            <w:gridSpan w:val="2"/>
            <w:vAlign w:val="center"/>
          </w:tcPr>
          <w:p w14:paraId="47C0C06B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275" w:type="pct"/>
            <w:vAlign w:val="center"/>
          </w:tcPr>
          <w:p w14:paraId="48A2B61E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  <w:tc>
          <w:tcPr>
            <w:tcW w:w="132" w:type="pct"/>
            <w:vAlign w:val="center"/>
          </w:tcPr>
          <w:p w14:paraId="2531704C" w14:textId="77777777" w:rsidR="007516A9" w:rsidRPr="00166D7E" w:rsidRDefault="007516A9" w:rsidP="007516A9">
            <w:pPr>
              <w:suppressAutoHyphens w:val="0"/>
              <w:spacing w:after="200" w:line="276" w:lineRule="auto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</w:p>
        </w:tc>
      </w:tr>
      <w:tr w:rsidR="00F53798" w:rsidRPr="00166D7E" w14:paraId="6CBB9DE9" w14:textId="77777777" w:rsidTr="00AC2B26">
        <w:trPr>
          <w:trHeight w:hRule="exact" w:val="511"/>
        </w:trPr>
        <w:tc>
          <w:tcPr>
            <w:tcW w:w="336" w:type="pct"/>
            <w:shd w:val="clear" w:color="auto" w:fill="DEEAF6" w:themeFill="accent1" w:themeFillTint="33"/>
            <w:vAlign w:val="center"/>
          </w:tcPr>
          <w:p w14:paraId="4AAFBDAC" w14:textId="77777777" w:rsidR="00F53798" w:rsidRPr="001E31DD" w:rsidRDefault="007516A9" w:rsidP="00F4253E">
            <w:pPr>
              <w:rPr>
                <w:rFonts w:ascii="Arial Narrow" w:hAnsi="Arial Narrow" w:cs="Arial"/>
                <w:sz w:val="20"/>
                <w:szCs w:val="20"/>
              </w:rPr>
            </w:pPr>
            <w:r w:rsidRPr="001E31DD">
              <w:rPr>
                <w:rFonts w:ascii="Arial Narrow" w:hAnsi="Arial Narrow" w:cs="Arial"/>
                <w:sz w:val="20"/>
                <w:szCs w:val="20"/>
              </w:rPr>
              <w:lastRenderedPageBreak/>
              <w:t>2</w:t>
            </w:r>
            <w:r w:rsidR="00997DA8">
              <w:rPr>
                <w:rFonts w:ascii="Arial Narrow" w:hAnsi="Arial Narrow" w:cs="Arial"/>
                <w:sz w:val="20"/>
                <w:szCs w:val="20"/>
              </w:rPr>
              <w:t>1</w:t>
            </w:r>
            <w:r w:rsidR="00F4253E" w:rsidRPr="001E31DD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1784" w:type="pct"/>
            <w:shd w:val="clear" w:color="auto" w:fill="DEEAF6" w:themeFill="accent1" w:themeFillTint="33"/>
            <w:vAlign w:val="center"/>
          </w:tcPr>
          <w:p w14:paraId="530C43ED" w14:textId="77777777" w:rsidR="00F53798" w:rsidRPr="00166D7E" w:rsidRDefault="007516A9" w:rsidP="00AE7370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Adresa odgovorne osobe</w:t>
            </w:r>
            <w:r w:rsidR="00477989">
              <w:rPr>
                <w:rFonts w:ascii="Arial Narrow" w:hAnsi="Arial Narrow" w:cs="Arial"/>
                <w:b/>
                <w:sz w:val="20"/>
                <w:szCs w:val="20"/>
              </w:rPr>
              <w:t>:</w:t>
            </w:r>
            <w:r w:rsidR="00F53798" w:rsidRPr="00166D7E">
              <w:rPr>
                <w:rFonts w:ascii="Arial Narrow" w:hAnsi="Arial Narrow" w:cs="Arial"/>
                <w:b/>
                <w:sz w:val="20"/>
                <w:szCs w:val="20"/>
                <w:highlight w:val="green"/>
              </w:rPr>
              <w:t xml:space="preserve"> </w:t>
            </w:r>
          </w:p>
        </w:tc>
        <w:tc>
          <w:tcPr>
            <w:tcW w:w="2880" w:type="pct"/>
            <w:gridSpan w:val="14"/>
            <w:vAlign w:val="center"/>
          </w:tcPr>
          <w:p w14:paraId="1896D023" w14:textId="77777777" w:rsidR="00F53798" w:rsidRPr="00166D7E" w:rsidRDefault="00F53798" w:rsidP="004131CB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74A5F39F" w14:textId="77777777" w:rsidR="006A15B8" w:rsidRPr="00166D7E" w:rsidRDefault="006A15B8" w:rsidP="006A15B8">
      <w:pPr>
        <w:rPr>
          <w:rFonts w:ascii="Arial Narrow" w:hAnsi="Arial Narrow"/>
          <w:b/>
          <w:sz w:val="32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3411"/>
        <w:gridCol w:w="1022"/>
        <w:gridCol w:w="1440"/>
        <w:gridCol w:w="1185"/>
        <w:gridCol w:w="1763"/>
      </w:tblGrid>
      <w:tr w:rsidR="006A15B8" w:rsidRPr="00166D7E" w14:paraId="523BF9A8" w14:textId="77777777" w:rsidTr="002E7736">
        <w:trPr>
          <w:trHeight w:val="274"/>
        </w:trPr>
        <w:tc>
          <w:tcPr>
            <w:tcW w:w="9346" w:type="dxa"/>
            <w:gridSpan w:val="6"/>
            <w:shd w:val="clear" w:color="auto" w:fill="FFF2CC" w:themeFill="accent4" w:themeFillTint="33"/>
          </w:tcPr>
          <w:p w14:paraId="1D7FFDE5" w14:textId="77777777" w:rsidR="006A15B8" w:rsidRPr="00166D7E" w:rsidRDefault="006A15B8" w:rsidP="00E17D9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</w:t>
            </w:r>
            <w:r w:rsidR="004F2765">
              <w:rPr>
                <w:rFonts w:ascii="Arial Narrow" w:hAnsi="Arial Narrow" w:cs="Arial"/>
                <w:b/>
                <w:sz w:val="28"/>
              </w:rPr>
              <w:t>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 w:rsidR="00E17D9A">
              <w:rPr>
                <w:rFonts w:ascii="Arial Narrow" w:hAnsi="Arial Narrow" w:cs="Arial"/>
                <w:b/>
                <w:sz w:val="28"/>
              </w:rPr>
              <w:t>PODATCI O PROJEKTU</w:t>
            </w:r>
          </w:p>
        </w:tc>
      </w:tr>
      <w:tr w:rsidR="00E17D9A" w:rsidRPr="00166D7E" w14:paraId="3AF095A4" w14:textId="77777777" w:rsidTr="00E17D9A">
        <w:trPr>
          <w:trHeight w:val="274"/>
        </w:trPr>
        <w:tc>
          <w:tcPr>
            <w:tcW w:w="9346" w:type="dxa"/>
            <w:gridSpan w:val="6"/>
            <w:shd w:val="clear" w:color="auto" w:fill="DEEAF6" w:themeFill="accent1" w:themeFillTint="33"/>
          </w:tcPr>
          <w:p w14:paraId="61E57619" w14:textId="77777777" w:rsidR="00E17D9A" w:rsidRDefault="00E17D9A" w:rsidP="007516A9">
            <w:pPr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2"/>
              </w:rPr>
              <w:t>I</w:t>
            </w:r>
            <w:r w:rsidR="007516A9">
              <w:rPr>
                <w:rFonts w:ascii="Arial Narrow" w:hAnsi="Arial Narrow" w:cs="Arial"/>
                <w:b/>
                <w:sz w:val="22"/>
              </w:rPr>
              <w:t>I</w:t>
            </w:r>
            <w:r>
              <w:rPr>
                <w:rFonts w:ascii="Arial Narrow" w:hAnsi="Arial Narrow" w:cs="Arial"/>
                <w:b/>
                <w:sz w:val="22"/>
              </w:rPr>
              <w:t xml:space="preserve">.1. OSNOVNI PODATCI O PROJEKTU </w:t>
            </w:r>
          </w:p>
        </w:tc>
      </w:tr>
      <w:tr w:rsidR="00E17D9A" w:rsidRPr="00166D7E" w14:paraId="0F9746A9" w14:textId="77777777" w:rsidTr="00966095">
        <w:trPr>
          <w:trHeight w:val="465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3AA99862" w14:textId="77777777" w:rsidR="00E17D9A" w:rsidRPr="001E31DD" w:rsidRDefault="001E31DD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E17D9A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1747BF58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 projekta:</w:t>
            </w:r>
          </w:p>
        </w:tc>
        <w:tc>
          <w:tcPr>
            <w:tcW w:w="5410" w:type="dxa"/>
            <w:gridSpan w:val="4"/>
            <w:shd w:val="clear" w:color="auto" w:fill="auto"/>
            <w:vAlign w:val="center"/>
          </w:tcPr>
          <w:p w14:paraId="36846158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  <w:tr w:rsidR="00E17D9A" w:rsidRPr="00166D7E" w14:paraId="4893838B" w14:textId="77777777" w:rsidTr="00966095">
        <w:trPr>
          <w:trHeight w:val="340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397E8521" w14:textId="77777777" w:rsidR="00E17D9A" w:rsidRPr="001E31DD" w:rsidRDefault="00E17D9A" w:rsidP="00E17D9A">
            <w:pPr>
              <w:rPr>
                <w:rFonts w:ascii="Arial Narrow" w:hAnsi="Arial Narrow" w:cs="Arial"/>
                <w:sz w:val="22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45C6249F" w14:textId="77777777" w:rsidR="00E17D9A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Projektom ostvarujete sljedeće</w:t>
            </w:r>
            <w:r w:rsidR="00E17D9A" w:rsidRP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cilj</w:t>
            </w:r>
            <w:r w:rsidR="00E17D9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eve</w:t>
            </w:r>
          </w:p>
          <w:p w14:paraId="5D77B53C" w14:textId="77777777" w:rsidR="00E17D9A" w:rsidRDefault="00E17D9A" w:rsidP="00E17D9A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(</w:t>
            </w:r>
            <w:r w:rsidR="00FD370C"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po</w:t>
            </w:r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debljati – </w:t>
            </w:r>
            <w:proofErr w:type="spellStart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>bold</w:t>
            </w:r>
            <w:proofErr w:type="spellEnd"/>
            <w:r>
              <w:rPr>
                <w:rFonts w:ascii="Arial Narrow" w:eastAsia="Calibri" w:hAnsi="Arial Narrow" w:cs="Arial"/>
                <w:b/>
                <w:i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cilj koji </w:t>
            </w:r>
            <w:r w:rsidR="004944F8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ostvarujete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  <w:sz w:val="22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5470B7F4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modernizaciju i/ili unapređenje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 xml:space="preserve"> procesa rada i poslovanja </w:t>
            </w:r>
          </w:p>
          <w:p w14:paraId="034E00D5" w14:textId="77777777" w:rsid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 w:rsidRPr="00E17D9A">
              <w:rPr>
                <w:rFonts w:ascii="Arial Narrow" w:hAnsi="Arial Narrow" w:cs="Arial"/>
                <w:sz w:val="20"/>
                <w:szCs w:val="20"/>
                <w:lang w:eastAsia="ar-SA"/>
              </w:rPr>
              <w:t>povećanje proizvodnog kapaciteta iskazanom kroz povećanje ukupnog s</w:t>
            </w: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tandardnog ekonomskog rezultata</w:t>
            </w:r>
          </w:p>
          <w:p w14:paraId="6282A226" w14:textId="77777777" w:rsidR="00E17D9A" w:rsidRPr="00E17D9A" w:rsidRDefault="00E17D9A" w:rsidP="00E17D9A">
            <w:pPr>
              <w:pStyle w:val="t-9-8"/>
              <w:numPr>
                <w:ilvl w:val="0"/>
                <w:numId w:val="1"/>
              </w:numPr>
              <w:spacing w:before="0" w:beforeAutospacing="0" w:after="0"/>
              <w:ind w:left="179" w:hanging="179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ar-SA"/>
              </w:rPr>
              <w:t>i jedno i drugo</w:t>
            </w:r>
          </w:p>
        </w:tc>
      </w:tr>
      <w:tr w:rsidR="00B74401" w:rsidRPr="00166D7E" w14:paraId="213662AE" w14:textId="77777777" w:rsidTr="00966095">
        <w:trPr>
          <w:trHeight w:val="343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5E2A4004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15E6AF19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Nazivi projektnih aktivnosti</w:t>
            </w:r>
          </w:p>
          <w:p w14:paraId="4DD81D29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(navedite projektne aktivnosti sukladno Obrascu B. Poslovni plan)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Pr="00FD370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76E387E1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1.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Aktivnost </w:t>
            </w:r>
            <w:proofErr w:type="spellStart"/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xy</w:t>
            </w:r>
            <w:proofErr w:type="spellEnd"/>
          </w:p>
          <w:p w14:paraId="11E0C8B7" w14:textId="77777777" w:rsidR="00B74401" w:rsidRPr="00B74401" w:rsidRDefault="00B74401" w:rsidP="00B74401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</w:t>
            </w:r>
          </w:p>
          <w:p w14:paraId="7780BF43" w14:textId="77777777" w:rsidR="00B74401" w:rsidRDefault="00B74401" w:rsidP="00B74401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3.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….</w:t>
            </w:r>
          </w:p>
        </w:tc>
      </w:tr>
      <w:tr w:rsidR="00B74401" w:rsidRPr="00166D7E" w14:paraId="68305435" w14:textId="77777777" w:rsidTr="00966095">
        <w:trPr>
          <w:trHeight w:val="891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3E747212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1448F39C" w14:textId="77777777" w:rsidR="00B74401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rat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k opi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s</w:t>
            </w:r>
            <w:r w:rsidR="00B74401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projekt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a</w:t>
            </w:r>
          </w:p>
          <w:p w14:paraId="4DB65DB2" w14:textId="77777777" w:rsidR="00B74401" w:rsidRPr="005A0A4B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predstavite osnovne informacije o projektu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):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68354E14" w14:textId="77777777" w:rsidR="00B74401" w:rsidRDefault="00B74401" w:rsidP="004944F8">
            <w:pPr>
              <w:suppressAutoHyphens w:val="0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60013BFE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2A675A3D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59FD9D44" w14:textId="77777777" w:rsidR="00FD370C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  <w:p w14:paraId="71872200" w14:textId="77777777" w:rsidR="00FD370C" w:rsidRPr="005A0A4B" w:rsidRDefault="00FD370C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B74401" w:rsidRPr="00166D7E" w14:paraId="3E619600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211B58FC" w14:textId="77777777" w:rsidR="00B74401" w:rsidRPr="001E31DD" w:rsidRDefault="001E31DD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</w:t>
            </w:r>
            <w:r w:rsidR="00997DA8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B74401" w:rsidRPr="001E31D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31318C52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Očekivani datum završetka projekta</w:t>
            </w:r>
          </w:p>
          <w:p w14:paraId="54E0F849" w14:textId="77777777" w:rsidR="00B74401" w:rsidRDefault="00B74401" w:rsidP="00E17D9A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B74401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 w:rsidR="00B563CF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upišite dan, mjesec i godinu)</w:t>
            </w:r>
            <w:r w:rsidR="00FD370C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  <w:r w:rsidR="00B563CF"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55A1E1D5" w14:textId="77777777" w:rsidR="00B74401" w:rsidRDefault="00B74401" w:rsidP="004944F8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1C81E446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40C44DE0" w14:textId="77777777" w:rsidR="0097091D" w:rsidRPr="001E31DD" w:rsidRDefault="0097091D" w:rsidP="0097091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27.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45EC55FA" w14:textId="77777777" w:rsidR="0097091D" w:rsidRDefault="00966095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Prijavljena aktivnost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se odnosi </w:t>
            </w:r>
            <w:r w:rsidR="0097091D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na 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ulaganje za dostizanje</w:t>
            </w:r>
            <w:r w:rsidR="00260ED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novih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standarda:</w:t>
            </w:r>
          </w:p>
          <w:p w14:paraId="16AB3C3A" w14:textId="77777777" w:rsidR="0097091D" w:rsidRDefault="0097091D" w:rsidP="0097091D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53B86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(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označiti s</w:t>
            </w:r>
            <w:r w:rsidR="001A4BB9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a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„X“):</w:t>
            </w:r>
            <w:r w:rsidR="004925EA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    </w:t>
            </w:r>
          </w:p>
        </w:tc>
        <w:tc>
          <w:tcPr>
            <w:tcW w:w="1022" w:type="dxa"/>
            <w:shd w:val="clear" w:color="auto" w:fill="FFFFFF" w:themeFill="background1"/>
            <w:vAlign w:val="center"/>
          </w:tcPr>
          <w:p w14:paraId="42323FD5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331CA2">
              <w:rPr>
                <w:rFonts w:ascii="Arial Narrow" w:hAnsi="Arial Narrow" w:cs="Arial"/>
                <w:b/>
                <w:sz w:val="22"/>
              </w:rPr>
              <w:t>DA</w:t>
            </w:r>
          </w:p>
        </w:tc>
        <w:tc>
          <w:tcPr>
            <w:tcW w:w="1440" w:type="dxa"/>
            <w:shd w:val="clear" w:color="auto" w:fill="FFFFFF" w:themeFill="background1"/>
            <w:vAlign w:val="center"/>
          </w:tcPr>
          <w:p w14:paraId="1CC7A227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85" w:type="dxa"/>
            <w:shd w:val="clear" w:color="auto" w:fill="FFFFFF" w:themeFill="background1"/>
            <w:vAlign w:val="center"/>
          </w:tcPr>
          <w:p w14:paraId="31A4687E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z w:val="22"/>
              </w:rPr>
              <w:t>NE</w:t>
            </w:r>
          </w:p>
        </w:tc>
        <w:tc>
          <w:tcPr>
            <w:tcW w:w="1763" w:type="dxa"/>
            <w:shd w:val="clear" w:color="auto" w:fill="FFFFFF" w:themeFill="background1"/>
            <w:vAlign w:val="center"/>
          </w:tcPr>
          <w:p w14:paraId="0B4977B4" w14:textId="77777777" w:rsidR="0097091D" w:rsidRDefault="0097091D" w:rsidP="0097091D">
            <w:pPr>
              <w:suppressAutoHyphens w:val="0"/>
              <w:spacing w:line="259" w:lineRule="auto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  <w:tr w:rsidR="0097091D" w:rsidRPr="00166D7E" w14:paraId="0B9E1A06" w14:textId="77777777" w:rsidTr="00966095">
        <w:trPr>
          <w:trHeight w:val="552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3E1F0787" w14:textId="77777777" w:rsidR="0097091D" w:rsidRPr="001E31DD" w:rsidRDefault="003E450F" w:rsidP="00E17D9A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28</w:t>
            </w:r>
            <w:r w:rsidR="0097091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411" w:type="dxa"/>
            <w:shd w:val="clear" w:color="auto" w:fill="DEEAF6" w:themeFill="accent1" w:themeFillTint="33"/>
            <w:vAlign w:val="center"/>
          </w:tcPr>
          <w:p w14:paraId="4770A56D" w14:textId="77777777" w:rsidR="0097091D" w:rsidRDefault="0097091D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Ukoliko je odgovor „DA“ navedite o kojim je standardima riječ, kada su postali obvezni na razini EU te na koji način </w:t>
            </w:r>
            <w:r w:rsidR="003E450F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p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rijavljene aktivnosti pridonose dostizanju standarda:  </w:t>
            </w:r>
          </w:p>
          <w:p w14:paraId="47872934" w14:textId="0C4031D0" w:rsidR="003E450F" w:rsidRDefault="003E450F" w:rsidP="00966095">
            <w:pPr>
              <w:jc w:val="both"/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(u tom slučaju </w:t>
            </w:r>
            <w:r w:rsidR="007F5FB7"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>zahtjev za potporu</w:t>
            </w:r>
            <w:r>
              <w:rPr>
                <w:rFonts w:ascii="Arial Narrow" w:eastAsia="Calibri" w:hAnsi="Arial Narrow" w:cs="Arial"/>
                <w:i/>
                <w:sz w:val="18"/>
                <w:szCs w:val="18"/>
                <w:lang w:eastAsia="en-US"/>
              </w:rPr>
              <w:t xml:space="preserve"> se može podnijeti najkasnije u roku 12 mjeseci od dana kada su ti standardi postali obvezni)</w:t>
            </w:r>
            <w:r w:rsidRPr="000F76B9">
              <w:rPr>
                <w:rFonts w:ascii="Arial Narrow" w:eastAsia="Calibri" w:hAnsi="Arial Narrow" w:cs="Arial"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5410" w:type="dxa"/>
            <w:gridSpan w:val="4"/>
            <w:shd w:val="clear" w:color="auto" w:fill="FFFFFF" w:themeFill="background1"/>
            <w:vAlign w:val="center"/>
          </w:tcPr>
          <w:p w14:paraId="27448B3B" w14:textId="77777777" w:rsidR="0097091D" w:rsidRDefault="0097091D" w:rsidP="00966095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</w:p>
        </w:tc>
      </w:tr>
    </w:tbl>
    <w:p w14:paraId="4B590583" w14:textId="77777777" w:rsidR="00122CFB" w:rsidRDefault="00122CFB" w:rsidP="006A15B8">
      <w:pPr>
        <w:rPr>
          <w:rFonts w:ascii="Arial Narrow" w:hAnsi="Arial Narrow" w:cs="Arial"/>
        </w:rPr>
      </w:pPr>
    </w:p>
    <w:tbl>
      <w:tblPr>
        <w:tblStyle w:val="Reetkatablice"/>
        <w:tblW w:w="9351" w:type="dxa"/>
        <w:tblLayout w:type="fixed"/>
        <w:tblLook w:val="04A0" w:firstRow="1" w:lastRow="0" w:firstColumn="1" w:lastColumn="0" w:noHBand="0" w:noVBand="1"/>
      </w:tblPr>
      <w:tblGrid>
        <w:gridCol w:w="704"/>
        <w:gridCol w:w="7494"/>
        <w:gridCol w:w="12"/>
        <w:gridCol w:w="1141"/>
      </w:tblGrid>
      <w:tr w:rsidR="00CF27FB" w:rsidRPr="00166D7E" w14:paraId="37FF79C8" w14:textId="77777777" w:rsidTr="001627A3">
        <w:trPr>
          <w:trHeight w:val="274"/>
        </w:trPr>
        <w:tc>
          <w:tcPr>
            <w:tcW w:w="9351" w:type="dxa"/>
            <w:gridSpan w:val="4"/>
            <w:shd w:val="clear" w:color="auto" w:fill="FFF2CC" w:themeFill="accent4" w:themeFillTint="33"/>
          </w:tcPr>
          <w:p w14:paraId="29BFB771" w14:textId="77777777" w:rsidR="00CF27FB" w:rsidRDefault="00CF27FB" w:rsidP="001627A3">
            <w:pPr>
              <w:jc w:val="center"/>
              <w:rPr>
                <w:rFonts w:ascii="Arial Narrow" w:hAnsi="Arial Narrow" w:cs="Arial"/>
                <w:b/>
                <w:sz w:val="28"/>
              </w:rPr>
            </w:pPr>
            <w:r>
              <w:rPr>
                <w:rFonts w:ascii="Arial Narrow" w:hAnsi="Arial Narrow" w:cs="Arial"/>
                <w:b/>
                <w:sz w:val="28"/>
              </w:rPr>
              <w:t>III</w:t>
            </w:r>
            <w:r w:rsidRPr="00166D7E">
              <w:rPr>
                <w:rFonts w:ascii="Arial Narrow" w:hAnsi="Arial Narrow" w:cs="Arial"/>
                <w:b/>
                <w:sz w:val="28"/>
              </w:rPr>
              <w:t xml:space="preserve">. </w:t>
            </w:r>
            <w:r>
              <w:rPr>
                <w:rFonts w:ascii="Arial Narrow" w:hAnsi="Arial Narrow" w:cs="Arial"/>
                <w:b/>
                <w:sz w:val="28"/>
              </w:rPr>
              <w:t xml:space="preserve">KRITERIJI ODABIRA </w:t>
            </w:r>
          </w:p>
          <w:p w14:paraId="3AED2DB6" w14:textId="77777777" w:rsidR="00CF27FB" w:rsidRPr="00166D7E" w:rsidRDefault="00CF27FB" w:rsidP="001627A3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  <w:sz w:val="28"/>
              </w:rPr>
              <w:t>(obavezno ispuniti)</w:t>
            </w:r>
          </w:p>
        </w:tc>
      </w:tr>
      <w:tr w:rsidR="00CF27FB" w:rsidRPr="00166D7E" w14:paraId="2E88F309" w14:textId="77777777" w:rsidTr="001627A3">
        <w:trPr>
          <w:trHeight w:val="274"/>
        </w:trPr>
        <w:tc>
          <w:tcPr>
            <w:tcW w:w="9351" w:type="dxa"/>
            <w:gridSpan w:val="4"/>
            <w:shd w:val="clear" w:color="auto" w:fill="DEEAF6" w:themeFill="accent1" w:themeFillTint="33"/>
          </w:tcPr>
          <w:p w14:paraId="5EEFBF40" w14:textId="77777777" w:rsidR="00CF27FB" w:rsidRPr="00122CFB" w:rsidRDefault="00CF27FB" w:rsidP="001627A3">
            <w:p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 xml:space="preserve">III.1. OSTVARENI BROJ BODOVA </w:t>
            </w:r>
            <w:r w:rsidRPr="00122CFB">
              <w:rPr>
                <w:rFonts w:ascii="Arial Narrow" w:hAnsi="Arial Narrow" w:cs="Arial"/>
                <w:i/>
                <w:sz w:val="20"/>
                <w:szCs w:val="20"/>
              </w:rPr>
              <w:t>(</w:t>
            </w:r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kod svakog pojedinačnog kriterija odabira </w:t>
            </w:r>
            <w:r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po</w:t>
            </w:r>
            <w:r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deblja</w:t>
            </w: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j</w:t>
            </w:r>
            <w:r w:rsidRPr="00190678">
              <w:rPr>
                <w:rFonts w:ascii="Arial Narrow" w:hAnsi="Arial Narrow" w:cs="Arial"/>
                <w:b/>
                <w:i/>
                <w:sz w:val="20"/>
                <w:szCs w:val="20"/>
              </w:rPr>
              <w:t>te</w:t>
            </w:r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 xml:space="preserve"> - </w:t>
            </w:r>
            <w:proofErr w:type="spellStart"/>
            <w:r>
              <w:rPr>
                <w:rFonts w:ascii="Arial Narrow" w:hAnsi="Arial Narrow" w:cs="Arial"/>
                <w:b/>
                <w:i/>
                <w:sz w:val="20"/>
                <w:szCs w:val="20"/>
              </w:rPr>
              <w:t>bold</w:t>
            </w:r>
            <w:proofErr w:type="spellEnd"/>
            <w:r>
              <w:rPr>
                <w:rFonts w:ascii="Arial Narrow" w:hAnsi="Arial Narrow" w:cs="Arial"/>
                <w:i/>
                <w:sz w:val="20"/>
                <w:szCs w:val="20"/>
              </w:rPr>
              <w:t xml:space="preserve"> koliko bodova ostvarujete po kriteriju odabira, a ako ne ostvarujete bodove po pojedinom kriteriju nije potrebno označavati)</w:t>
            </w:r>
          </w:p>
        </w:tc>
      </w:tr>
      <w:tr w:rsidR="00CF27FB" w:rsidRPr="00166D7E" w14:paraId="599DBBCA" w14:textId="77777777" w:rsidTr="001627A3">
        <w:trPr>
          <w:trHeight w:val="274"/>
        </w:trPr>
        <w:tc>
          <w:tcPr>
            <w:tcW w:w="704" w:type="dxa"/>
            <w:shd w:val="clear" w:color="auto" w:fill="DEEAF6" w:themeFill="accent1" w:themeFillTint="33"/>
          </w:tcPr>
          <w:p w14:paraId="56E0729D" w14:textId="77777777" w:rsidR="00CF27FB" w:rsidRPr="00B72FC3" w:rsidRDefault="00CF27FB" w:rsidP="001627A3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29.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</w:tcPr>
          <w:p w14:paraId="7B99E2C6" w14:textId="77777777" w:rsidR="00CF27FB" w:rsidRPr="00B72FC3" w:rsidRDefault="00CF27FB" w:rsidP="001627A3">
            <w:pPr>
              <w:ind w:left="92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DOPRINOS AKTIVNOSTI IZ POSLOVNOG PLANA NA OČUVANJU/STVARANJU NOVIH RADNIH MJESTA</w:t>
            </w:r>
          </w:p>
        </w:tc>
      </w:tr>
      <w:tr w:rsidR="00CF27FB" w:rsidRPr="00166D7E" w14:paraId="3AB2F5BD" w14:textId="77777777" w:rsidTr="001627A3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133A29F3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29</w:t>
            </w:r>
            <w:r>
              <w:rPr>
                <w:rFonts w:ascii="Arial Narrow" w:hAnsi="Arial Narrow" w:cs="Arial"/>
                <w:sz w:val="20"/>
                <w:szCs w:val="20"/>
              </w:rPr>
              <w:t>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39680287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Za novostvorena radna mjesta – najmanje 1 novozaposleni na puno radno vrijeme (uključujući samozapošljavanje)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6635D82C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CF27FB" w:rsidRPr="00166D7E" w14:paraId="123EDCA2" w14:textId="77777777" w:rsidTr="001627A3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14:paraId="7E8A20C2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29.2.</w:t>
            </w:r>
          </w:p>
        </w:tc>
        <w:tc>
          <w:tcPr>
            <w:tcW w:w="7506" w:type="dxa"/>
            <w:gridSpan w:val="2"/>
            <w:shd w:val="clear" w:color="auto" w:fill="auto"/>
            <w:vAlign w:val="center"/>
          </w:tcPr>
          <w:p w14:paraId="1417AF29" w14:textId="77777777" w:rsidR="00CF27FB" w:rsidRPr="00B72FC3" w:rsidDel="00FC6FC0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Očuvanje radnog mjesta i dodatno zapošljavanje na minimalno 6 mjeseci tijekom godine i tako narednih 5 godina od isplate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6BA774F5" w14:textId="77777777" w:rsidR="00CF27FB" w:rsidRPr="00B72FC3" w:rsidDel="00FC6FC0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CF27FB" w:rsidRPr="00166D7E" w14:paraId="4D803462" w14:textId="77777777" w:rsidTr="001627A3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10A2EF9F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29</w:t>
            </w:r>
            <w:r>
              <w:rPr>
                <w:rFonts w:ascii="Arial Narrow" w:hAnsi="Arial Narrow" w:cs="Arial"/>
                <w:sz w:val="20"/>
                <w:szCs w:val="20"/>
              </w:rPr>
              <w:t>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55CF6626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Očuvanje postojećeg radnog mjesta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108EB346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CF27FB" w:rsidRPr="00166D7E" w14:paraId="5E90D99A" w14:textId="77777777" w:rsidTr="001627A3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4A667708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30.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57F1492B" w14:textId="77777777" w:rsidR="00CF27FB" w:rsidRPr="00B72FC3" w:rsidRDefault="00CF27FB" w:rsidP="001627A3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EKONOMSKA VELIČINA GOSPODARSTVA SO (</w:t>
            </w:r>
            <w:proofErr w:type="spellStart"/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eur</w:t>
            </w:r>
            <w:proofErr w:type="spellEnd"/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)</w:t>
            </w:r>
          </w:p>
        </w:tc>
      </w:tr>
      <w:tr w:rsidR="00CF27FB" w:rsidRPr="00166D7E" w14:paraId="1AD77BED" w14:textId="77777777" w:rsidTr="001627A3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75F8C0C2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30.1.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6307CE2E" w14:textId="77777777" w:rsidR="00CF27FB" w:rsidRPr="00B72FC3" w:rsidRDefault="00CF27FB" w:rsidP="001627A3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4.000-7.999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3D7DB6B8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CF27FB" w:rsidRPr="00166D7E" w14:paraId="3EB334E1" w14:textId="77777777" w:rsidTr="001627A3">
        <w:trPr>
          <w:trHeight w:val="340"/>
        </w:trPr>
        <w:tc>
          <w:tcPr>
            <w:tcW w:w="704" w:type="dxa"/>
            <w:shd w:val="clear" w:color="auto" w:fill="FFFFFF" w:themeFill="background1"/>
            <w:vAlign w:val="center"/>
          </w:tcPr>
          <w:p w14:paraId="57B9E6B9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30.2.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11D526D2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2.000-3.999</w:t>
            </w:r>
          </w:p>
        </w:tc>
        <w:tc>
          <w:tcPr>
            <w:tcW w:w="1141" w:type="dxa"/>
            <w:shd w:val="clear" w:color="auto" w:fill="auto"/>
            <w:vAlign w:val="center"/>
          </w:tcPr>
          <w:p w14:paraId="393EF113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CF27FB" w:rsidRPr="00166D7E" w14:paraId="2CDA7CE9" w14:textId="77777777" w:rsidTr="001627A3">
        <w:trPr>
          <w:trHeight w:val="340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7C006072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t>31.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3580E4E9" w14:textId="77777777" w:rsidR="00CF27FB" w:rsidRPr="00B72FC3" w:rsidRDefault="00CF27FB" w:rsidP="001627A3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STUPANJ RAZVIJENOSTI  JLS U KOJEM SE PROVODE AKTIVNOSTI IZ POSLOVNOG PLANA SUKLADNO INDEKSU RAZVIJENOSTI</w:t>
            </w:r>
          </w:p>
        </w:tc>
      </w:tr>
      <w:tr w:rsidR="00CF27FB" w:rsidRPr="00166D7E" w14:paraId="186F1825" w14:textId="77777777" w:rsidTr="001627A3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54F6CE4F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31.1.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1B559A79" w14:textId="77777777" w:rsidR="00CF27FB" w:rsidRPr="00B72FC3" w:rsidRDefault="00CF27FB" w:rsidP="001627A3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I. ili II. skupina JLS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3E13CB68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CF27FB" w:rsidRPr="00166D7E" w14:paraId="15C1D4AE" w14:textId="77777777" w:rsidTr="001627A3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78FE023A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31.2.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43A87384" w14:textId="77777777" w:rsidR="00CF27FB" w:rsidRPr="00B72FC3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III. ili IV. skupina JLS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30645FF4" w14:textId="77777777" w:rsidR="00CF27FB" w:rsidRPr="00B72FC3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CF27FB" w:rsidRPr="00166D7E" w14:paraId="4D1D35FA" w14:textId="77777777" w:rsidTr="001627A3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4808E42A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31.3.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1825E7A4" w14:textId="77777777" w:rsidR="00CF27FB" w:rsidRPr="00B72FC3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V. ili VI. ili VII. ili VIII. skupina JLS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013443E4" w14:textId="77777777" w:rsidR="00CF27FB" w:rsidRPr="00B72FC3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CF27FB" w:rsidRPr="00166D7E" w14:paraId="6014D43C" w14:textId="77777777" w:rsidTr="001627A3">
        <w:trPr>
          <w:trHeight w:val="397"/>
        </w:trPr>
        <w:tc>
          <w:tcPr>
            <w:tcW w:w="704" w:type="dxa"/>
            <w:shd w:val="clear" w:color="auto" w:fill="DEEAF6" w:themeFill="accent1" w:themeFillTint="33"/>
            <w:vAlign w:val="center"/>
          </w:tcPr>
          <w:p w14:paraId="74ACA1D8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sz w:val="20"/>
                <w:szCs w:val="20"/>
              </w:rPr>
              <w:lastRenderedPageBreak/>
              <w:t>32.</w:t>
            </w:r>
          </w:p>
        </w:tc>
        <w:tc>
          <w:tcPr>
            <w:tcW w:w="8647" w:type="dxa"/>
            <w:gridSpan w:val="3"/>
            <w:shd w:val="clear" w:color="auto" w:fill="DEEAF6" w:themeFill="accent1" w:themeFillTint="33"/>
            <w:vAlign w:val="center"/>
          </w:tcPr>
          <w:p w14:paraId="1DC9C199" w14:textId="77777777" w:rsidR="00CF27FB" w:rsidRPr="00B72FC3" w:rsidRDefault="00CF27FB" w:rsidP="001627A3">
            <w:pPr>
              <w:ind w:left="34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F124D">
              <w:rPr>
                <w:rFonts w:ascii="Arial Narrow" w:hAnsi="Arial Narrow" w:cs="Arial"/>
                <w:b/>
                <w:sz w:val="20"/>
                <w:szCs w:val="20"/>
              </w:rPr>
              <w:t>DEMOGRAFSKO OBILJEŽJE NASELJA U KOJEM SE PROVODE AKTIVNOSTI IZ POSLOVNOG PLANA  (POPIS NASELJA PO BROJU STANOVNIKA JE U PRILOGU  V. NATJEČAJA)</w:t>
            </w:r>
          </w:p>
        </w:tc>
      </w:tr>
      <w:tr w:rsidR="00CF27FB" w:rsidRPr="00166D7E" w14:paraId="4514872B" w14:textId="77777777" w:rsidTr="001627A3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1A1EF0D8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32.1.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300A494A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Naselje do 199 stanovnika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15AA65EA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CF27FB" w:rsidRPr="00166D7E" w14:paraId="6B13A803" w14:textId="77777777" w:rsidTr="001627A3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3F924933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32.2.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6A0EF56D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Naselje od 200 do 599 stanovnika 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5AEA56E0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</w:tr>
      <w:tr w:rsidR="00CF27FB" w:rsidRPr="00166D7E" w14:paraId="5158D359" w14:textId="77777777" w:rsidTr="001627A3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6C2176B8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32.3.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5AD465F5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Naselje od 600 do 999 stanovnika  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21583E40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</w:t>
            </w:r>
          </w:p>
        </w:tc>
      </w:tr>
      <w:tr w:rsidR="00CF27FB" w:rsidRPr="00166D7E" w14:paraId="120EFE78" w14:textId="77777777" w:rsidTr="001627A3">
        <w:trPr>
          <w:trHeight w:val="397"/>
        </w:trPr>
        <w:tc>
          <w:tcPr>
            <w:tcW w:w="704" w:type="dxa"/>
            <w:shd w:val="clear" w:color="auto" w:fill="FFFFFF" w:themeFill="background1"/>
            <w:vAlign w:val="center"/>
          </w:tcPr>
          <w:p w14:paraId="57B0DCB7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>32.4.</w:t>
            </w:r>
          </w:p>
        </w:tc>
        <w:tc>
          <w:tcPr>
            <w:tcW w:w="7506" w:type="dxa"/>
            <w:gridSpan w:val="2"/>
            <w:shd w:val="clear" w:color="auto" w:fill="FFFFFF" w:themeFill="background1"/>
            <w:vAlign w:val="center"/>
          </w:tcPr>
          <w:p w14:paraId="37103B16" w14:textId="77777777" w:rsidR="00CF27FB" w:rsidRPr="00B72FC3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Naselje od 1.000 i više stanovnika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14:paraId="04B79655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</w:tr>
      <w:tr w:rsidR="00CF27FB" w:rsidRPr="00566995" w14:paraId="72606452" w14:textId="77777777" w:rsidTr="001627A3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14:paraId="6444EEEC" w14:textId="77777777" w:rsidR="00CF27FB" w:rsidRPr="00566995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 xml:space="preserve">33 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14:paraId="438ECFD1" w14:textId="77777777" w:rsidR="00CF27FB" w:rsidRPr="00566995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Aktivnosti iz poslovnog plana imaju pozitivan utjecaj na okoliš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14:paraId="58C756F9" w14:textId="77777777" w:rsidR="00CF27FB" w:rsidRPr="00566995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10</w:t>
            </w:r>
          </w:p>
        </w:tc>
      </w:tr>
      <w:tr w:rsidR="00CF27FB" w:rsidRPr="00566995" w14:paraId="297CBBF3" w14:textId="77777777" w:rsidTr="001627A3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14:paraId="76F5A422" w14:textId="77777777" w:rsidR="00CF27FB" w:rsidRPr="00566995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34.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14:paraId="48A6A06A" w14:textId="77777777" w:rsidR="00CF27FB" w:rsidRPr="00566995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Korisnik je upisan u Upisnik ekoloških poljoprivrednika ili je registriran u evidenciji sustava kvalitete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14:paraId="3B64EA49" w14:textId="77777777" w:rsidR="00CF27FB" w:rsidRPr="00566995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CF27FB" w:rsidRPr="00566995" w14:paraId="6357EC12" w14:textId="77777777" w:rsidTr="001627A3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14:paraId="3143336B" w14:textId="77777777" w:rsidR="00CF27FB" w:rsidRPr="00566995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35.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14:paraId="7A18570D" w14:textId="77777777" w:rsidR="00CF27FB" w:rsidRPr="00566995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Korisnik ulaganje provodi u sektoru stočarstva i uzgoja ljekovitog i aromatičnog bilja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14:paraId="12D07CFF" w14:textId="77777777" w:rsidR="00CF27FB" w:rsidRPr="00566995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CF27FB" w:rsidRPr="00566995" w14:paraId="31192BEE" w14:textId="77777777" w:rsidTr="001627A3">
        <w:trPr>
          <w:trHeight w:val="34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14:paraId="3F085989" w14:textId="77777777" w:rsidR="00CF27FB" w:rsidRPr="00566995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36.</w:t>
            </w:r>
          </w:p>
        </w:tc>
        <w:tc>
          <w:tcPr>
            <w:tcW w:w="7494" w:type="dxa"/>
            <w:shd w:val="clear" w:color="auto" w:fill="BDD6EE" w:themeFill="accent1" w:themeFillTint="66"/>
            <w:vAlign w:val="center"/>
          </w:tcPr>
          <w:p w14:paraId="3E5FC54C" w14:textId="77777777" w:rsidR="00CF27FB" w:rsidRPr="00566995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Aktivnosti iz poslovnog plana se odnose na preradu masline, proizvodnju vina i/ili proizvodnju pršuta</w:t>
            </w:r>
          </w:p>
        </w:tc>
        <w:tc>
          <w:tcPr>
            <w:tcW w:w="1153" w:type="dxa"/>
            <w:gridSpan w:val="2"/>
            <w:shd w:val="clear" w:color="auto" w:fill="BDD6EE" w:themeFill="accent1" w:themeFillTint="66"/>
            <w:vAlign w:val="center"/>
          </w:tcPr>
          <w:p w14:paraId="7B20B6FE" w14:textId="77777777" w:rsidR="00CF27FB" w:rsidRPr="00566995" w:rsidDel="003B7872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 w:rsidRPr="00566995">
              <w:rPr>
                <w:rFonts w:ascii="Arial Narrow" w:hAnsi="Arial Narrow" w:cs="Arial"/>
                <w:sz w:val="20"/>
                <w:szCs w:val="20"/>
              </w:rPr>
              <w:t>5</w:t>
            </w:r>
          </w:p>
        </w:tc>
      </w:tr>
      <w:tr w:rsidR="00CF27FB" w:rsidRPr="00166D7E" w14:paraId="7CAC36FA" w14:textId="77777777" w:rsidTr="001627A3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2DB71477" w14:textId="77777777" w:rsidR="00CF27FB" w:rsidRPr="00B72FC3" w:rsidRDefault="00CF27FB" w:rsidP="001627A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 xml:space="preserve">MAKSIMALAN BROJ BODOVA: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6398EC40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65</w:t>
            </w:r>
          </w:p>
        </w:tc>
      </w:tr>
      <w:tr w:rsidR="00CF27FB" w:rsidRPr="00166D7E" w14:paraId="3A182FA2" w14:textId="77777777" w:rsidTr="001627A3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75C60BF4" w14:textId="77777777" w:rsidR="00CF27FB" w:rsidRPr="00B72FC3" w:rsidRDefault="00CF27FB" w:rsidP="001627A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sz w:val="20"/>
                <w:szCs w:val="20"/>
              </w:rPr>
              <w:t xml:space="preserve">PRAG PROLAZNOSTI: </w:t>
            </w:r>
          </w:p>
        </w:tc>
        <w:tc>
          <w:tcPr>
            <w:tcW w:w="1153" w:type="dxa"/>
            <w:gridSpan w:val="2"/>
            <w:shd w:val="clear" w:color="auto" w:fill="DEEAF6" w:themeFill="accent1" w:themeFillTint="33"/>
            <w:vAlign w:val="center"/>
          </w:tcPr>
          <w:p w14:paraId="49C588A6" w14:textId="77777777" w:rsidR="00CF27FB" w:rsidRPr="00B72FC3" w:rsidRDefault="00CF27FB" w:rsidP="001627A3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24</w:t>
            </w:r>
          </w:p>
        </w:tc>
      </w:tr>
      <w:tr w:rsidR="00CF27FB" w:rsidRPr="00166D7E" w14:paraId="3BFC8053" w14:textId="77777777" w:rsidTr="001627A3">
        <w:trPr>
          <w:trHeight w:val="340"/>
        </w:trPr>
        <w:tc>
          <w:tcPr>
            <w:tcW w:w="8198" w:type="dxa"/>
            <w:gridSpan w:val="2"/>
            <w:shd w:val="clear" w:color="auto" w:fill="DEEAF6" w:themeFill="accent1" w:themeFillTint="33"/>
            <w:vAlign w:val="center"/>
          </w:tcPr>
          <w:p w14:paraId="4CE81FD6" w14:textId="77777777" w:rsidR="00CF27FB" w:rsidRPr="00B72FC3" w:rsidRDefault="00CF27FB" w:rsidP="001627A3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B72FC3">
              <w:rPr>
                <w:rFonts w:ascii="Arial Narrow" w:hAnsi="Arial Narrow" w:cs="Arial"/>
                <w:b/>
                <w:sz w:val="20"/>
                <w:szCs w:val="20"/>
              </w:rPr>
              <w:t>OSTVARENI (ZATRAŽENI) BROJ BODOVA:</w:t>
            </w:r>
          </w:p>
          <w:p w14:paraId="001A2140" w14:textId="77777777" w:rsidR="00CF27FB" w:rsidRPr="00B72FC3" w:rsidRDefault="00CF27FB" w:rsidP="001627A3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(zbrojiti ostvareni broj bodova po svakom kriteriju)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gridSpan w:val="2"/>
            <w:shd w:val="clear" w:color="auto" w:fill="FFFFFF" w:themeFill="background1"/>
            <w:vAlign w:val="center"/>
          </w:tcPr>
          <w:p w14:paraId="057A32D3" w14:textId="77777777" w:rsidR="00CF27FB" w:rsidRPr="00B72FC3" w:rsidRDefault="00CF27FB" w:rsidP="001627A3">
            <w:pPr>
              <w:jc w:val="right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</w:tbl>
    <w:p w14:paraId="7CD63F52" w14:textId="77777777" w:rsidR="00CC5369" w:rsidRDefault="00CC5369" w:rsidP="006A15B8">
      <w:pPr>
        <w:rPr>
          <w:rFonts w:ascii="Arial Narrow" w:hAnsi="Arial Narrow" w:cs="Arial"/>
        </w:rPr>
      </w:pPr>
    </w:p>
    <w:p w14:paraId="42481A2F" w14:textId="77777777" w:rsidR="00B30ED8" w:rsidRDefault="00B30ED8" w:rsidP="006A15B8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25"/>
        <w:gridCol w:w="6274"/>
        <w:gridCol w:w="2547"/>
      </w:tblGrid>
      <w:tr w:rsidR="00190678" w:rsidRPr="00166D7E" w14:paraId="122F93C0" w14:textId="77777777" w:rsidTr="005167B4">
        <w:trPr>
          <w:trHeight w:val="274"/>
        </w:trPr>
        <w:tc>
          <w:tcPr>
            <w:tcW w:w="9346" w:type="dxa"/>
            <w:gridSpan w:val="3"/>
            <w:shd w:val="clear" w:color="auto" w:fill="FFF2CC" w:themeFill="accent4" w:themeFillTint="33"/>
          </w:tcPr>
          <w:p w14:paraId="63215E67" w14:textId="77777777" w:rsidR="00190678" w:rsidRPr="00166D7E" w:rsidRDefault="00190678" w:rsidP="005167B4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IV. IZRAČUN POTPORE</w:t>
            </w:r>
          </w:p>
        </w:tc>
      </w:tr>
      <w:tr w:rsidR="00190678" w:rsidRPr="00166D7E" w14:paraId="245FB48B" w14:textId="77777777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4643E9AB" w14:textId="301C6D73" w:rsidR="00190678" w:rsidRPr="00704D6D" w:rsidRDefault="004131CB" w:rsidP="005167B4">
            <w:pPr>
              <w:rPr>
                <w:rFonts w:ascii="Arial Narrow" w:hAnsi="Arial Narrow" w:cs="Arial"/>
                <w:sz w:val="22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36681273" w14:textId="3710ECB3"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projekta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veći od</w:t>
            </w:r>
            <w:r w:rsidR="00CF27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752.750,00</w:t>
            </w:r>
            <w:r w:rsidR="004944F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  <w:r w:rsidR="00B36AA8"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  <w:r w:rsidRPr="00AC2B26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  <w:p w14:paraId="51988AA3" w14:textId="77777777" w:rsidR="00190678" w:rsidRDefault="00190678" w:rsidP="005167B4">
            <w:pPr>
              <w:rPr>
                <w:rFonts w:ascii="Arial Narrow" w:hAnsi="Arial Narrow" w:cs="Arial"/>
                <w:b/>
                <w:sz w:val="22"/>
              </w:rPr>
            </w:pPr>
            <w:r w:rsidRPr="0019067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(uključujući prihvatl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jive 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neprihvatljive aktivnosti</w:t>
            </w:r>
            <w:r w:rsidR="00B36AA8"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upisati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</w:t>
            </w:r>
            <w:r w:rsidRPr="00B36AA8">
              <w:rPr>
                <w:rFonts w:ascii="Arial Narrow" w:eastAsia="Calibri" w:hAnsi="Arial Narrow" w:cs="Arial"/>
                <w:b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47" w:type="dxa"/>
            <w:shd w:val="clear" w:color="auto" w:fill="auto"/>
            <w:vAlign w:val="center"/>
          </w:tcPr>
          <w:p w14:paraId="640B6648" w14:textId="77777777" w:rsidR="00190678" w:rsidRPr="004944F8" w:rsidRDefault="00190678" w:rsidP="004944F8">
            <w:pPr>
              <w:jc w:val="righ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190678" w:rsidRPr="00166D7E" w14:paraId="2897A4A4" w14:textId="77777777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069E10EA" w14:textId="02E94A57" w:rsidR="00190678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190678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78FBA15E" w14:textId="12D43803" w:rsidR="00190678" w:rsidRDefault="00190678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 w:rsidRPr="0019067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Ukupni iznos prihvatljivih aktivnosti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ne manji od</w:t>
            </w:r>
            <w:r w:rsidR="00CF27F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112</w:t>
            </w:r>
            <w:r w:rsidR="00D742FC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.912,50 </w:t>
            </w:r>
            <w:r w:rsidR="00ED621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HRK</w:t>
            </w:r>
          </w:p>
          <w:p w14:paraId="686A9479" w14:textId="77777777" w:rsidR="00B36AA8" w:rsidRPr="00B36AA8" w:rsidRDefault="00B36AA8" w:rsidP="005167B4">
            <w:pP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(upisati</w:t>
            </w:r>
            <w:r w:rsidR="007A323B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prihvatljivi</w:t>
            </w:r>
            <w:r w:rsidRPr="00B36AA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iznos iz poslovnog plana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u HRK)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14:paraId="5BCED393" w14:textId="77777777" w:rsidR="00190678" w:rsidRPr="004944F8" w:rsidRDefault="00190678" w:rsidP="004944F8">
            <w:pPr>
              <w:pStyle w:val="t-9-8"/>
              <w:spacing w:before="0" w:beforeAutospacing="0" w:after="0"/>
              <w:jc w:val="right"/>
              <w:rPr>
                <w:rFonts w:ascii="Arial Narrow" w:hAnsi="Arial Narrow" w:cs="Arial"/>
                <w:b/>
                <w:sz w:val="22"/>
                <w:szCs w:val="22"/>
                <w:lang w:eastAsia="ar-SA"/>
              </w:rPr>
            </w:pPr>
          </w:p>
        </w:tc>
      </w:tr>
      <w:tr w:rsidR="000F5030" w:rsidRPr="00166D7E" w14:paraId="02BA542B" w14:textId="77777777" w:rsidTr="000F5030">
        <w:trPr>
          <w:trHeight w:val="567"/>
        </w:trPr>
        <w:tc>
          <w:tcPr>
            <w:tcW w:w="525" w:type="dxa"/>
            <w:shd w:val="clear" w:color="auto" w:fill="DEEAF6" w:themeFill="accent1" w:themeFillTint="33"/>
            <w:vAlign w:val="center"/>
          </w:tcPr>
          <w:p w14:paraId="5C93F32E" w14:textId="00AF1586" w:rsidR="000F5030" w:rsidRPr="00704D6D" w:rsidRDefault="00B30ED8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0F5030" w:rsidRP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74" w:type="dxa"/>
            <w:shd w:val="clear" w:color="auto" w:fill="DEEAF6" w:themeFill="accent1" w:themeFillTint="33"/>
            <w:vAlign w:val="center"/>
          </w:tcPr>
          <w:p w14:paraId="32E5101E" w14:textId="77777777" w:rsidR="000F5030" w:rsidRDefault="000F5030" w:rsidP="005167B4">
            <w:pP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Iznos potpore</w:t>
            </w:r>
            <w:r w:rsidR="004944F8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(u HRK)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2547" w:type="dxa"/>
            <w:shd w:val="clear" w:color="auto" w:fill="FFFFFF" w:themeFill="background1"/>
            <w:vAlign w:val="center"/>
          </w:tcPr>
          <w:p w14:paraId="18A811AA" w14:textId="57F6B562" w:rsidR="000F5030" w:rsidRPr="00D742FC" w:rsidRDefault="00D742FC" w:rsidP="004944F8">
            <w:pPr>
              <w:jc w:val="right"/>
              <w:rPr>
                <w:rFonts w:ascii="Arial Narrow" w:eastAsia="Calibri" w:hAnsi="Arial Narrow" w:cs="Arial"/>
                <w:b/>
                <w:bCs/>
                <w:lang w:eastAsia="en-US"/>
              </w:rPr>
            </w:pPr>
            <w:r w:rsidRPr="00D742FC">
              <w:rPr>
                <w:rFonts w:ascii="Arial Narrow" w:hAnsi="Arial Narrow"/>
                <w:b/>
                <w:bCs/>
              </w:rPr>
              <w:t>112.912,50 HRK</w:t>
            </w:r>
          </w:p>
        </w:tc>
      </w:tr>
    </w:tbl>
    <w:p w14:paraId="413BABF2" w14:textId="77777777" w:rsidR="000F5030" w:rsidRDefault="000F5030" w:rsidP="000F5030">
      <w:pPr>
        <w:rPr>
          <w:rFonts w:ascii="Arial Narrow" w:hAnsi="Arial Narrow" w:cs="Arial"/>
        </w:rPr>
      </w:pPr>
    </w:p>
    <w:p w14:paraId="294030D8" w14:textId="77777777" w:rsidR="00C377C2" w:rsidRDefault="00C377C2" w:rsidP="000F5030">
      <w:pPr>
        <w:rPr>
          <w:rFonts w:ascii="Arial Narrow" w:hAnsi="Arial Narrow" w:cs="Arial"/>
        </w:rPr>
      </w:pPr>
    </w:p>
    <w:tbl>
      <w:tblPr>
        <w:tblStyle w:val="Reetkatablice"/>
        <w:tblW w:w="9346" w:type="dxa"/>
        <w:tblLayout w:type="fixed"/>
        <w:tblLook w:val="04A0" w:firstRow="1" w:lastRow="0" w:firstColumn="1" w:lastColumn="0" w:noHBand="0" w:noVBand="1"/>
      </w:tblPr>
      <w:tblGrid>
        <w:gridCol w:w="560"/>
        <w:gridCol w:w="6229"/>
        <w:gridCol w:w="626"/>
        <w:gridCol w:w="12"/>
        <w:gridCol w:w="643"/>
        <w:gridCol w:w="714"/>
        <w:gridCol w:w="562"/>
      </w:tblGrid>
      <w:tr w:rsidR="000F5030" w:rsidRPr="00166D7E" w14:paraId="44D47117" w14:textId="77777777" w:rsidTr="005167B4">
        <w:trPr>
          <w:trHeight w:val="274"/>
        </w:trPr>
        <w:tc>
          <w:tcPr>
            <w:tcW w:w="9346" w:type="dxa"/>
            <w:gridSpan w:val="7"/>
            <w:shd w:val="clear" w:color="auto" w:fill="FFF2CC" w:themeFill="accent4" w:themeFillTint="33"/>
          </w:tcPr>
          <w:p w14:paraId="1E9E955A" w14:textId="475A2369" w:rsidR="000F5030" w:rsidRPr="00166D7E" w:rsidRDefault="000F5030" w:rsidP="00171B22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hAnsi="Arial Narrow" w:cs="Arial"/>
                <w:b/>
                <w:sz w:val="28"/>
              </w:rPr>
              <w:t>V. IZJAVE</w:t>
            </w:r>
          </w:p>
        </w:tc>
      </w:tr>
      <w:tr w:rsidR="000F5030" w:rsidRPr="00166D7E" w14:paraId="0D75F9D9" w14:textId="77777777" w:rsidTr="000F5030">
        <w:trPr>
          <w:trHeight w:val="404"/>
        </w:trPr>
        <w:tc>
          <w:tcPr>
            <w:tcW w:w="9346" w:type="dxa"/>
            <w:gridSpan w:val="7"/>
            <w:shd w:val="clear" w:color="auto" w:fill="DEEAF6" w:themeFill="accent1" w:themeFillTint="33"/>
            <w:vAlign w:val="center"/>
          </w:tcPr>
          <w:p w14:paraId="25035F91" w14:textId="77777777" w:rsidR="000F5030" w:rsidRDefault="00E57AEC" w:rsidP="005167B4">
            <w:pPr>
              <w:rPr>
                <w:rFonts w:ascii="Arial Narrow" w:hAnsi="Arial Narrow" w:cs="Arial"/>
                <w:b/>
                <w:sz w:val="22"/>
              </w:rPr>
            </w:pP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V</w:t>
            </w:r>
            <w:r w:rsidR="000F5030" w:rsidRPr="005A0A4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.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1.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Izjavljujem pod materijalnom i kaznenom odgovornošću</w:t>
            </w:r>
            <w:r w:rsidR="008A626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(označite sa „</w:t>
            </w:r>
            <w:r w:rsidR="00730C27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X</w:t>
            </w:r>
            <w:r w:rsidR="007A323B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“ odgovor kod svake izjave)</w:t>
            </w:r>
            <w:r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>:</w:t>
            </w:r>
            <w:r w:rsidR="000F5030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377C2" w:rsidRPr="00C05CC3" w14:paraId="242967CF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01FEA7D8" w14:textId="683D4D72" w:rsidR="00C377C2" w:rsidRPr="00801EF0" w:rsidRDefault="008D2A79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40</w:t>
            </w:r>
            <w:r w:rsidR="00C377C2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2179AAD0" w14:textId="77777777" w:rsidR="00C377C2" w:rsidRPr="00B36AA8" w:rsidRDefault="00C377C2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i suglasan sa sadržajem 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Pravilnika o provedbi </w:t>
            </w:r>
            <w:proofErr w:type="spellStart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podmjere</w:t>
            </w:r>
            <w:proofErr w:type="spellEnd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19.2. »Provedba operacija unutar CLLD strategije«, </w:t>
            </w:r>
            <w:proofErr w:type="spellStart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podmjere</w:t>
            </w:r>
            <w:proofErr w:type="spellEnd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19.3. »Priprema i provedba aktivnosti suradnje LAG-a« i </w:t>
            </w:r>
            <w:proofErr w:type="spellStart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podmjere</w:t>
            </w:r>
            <w:proofErr w:type="spellEnd"/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19.4. »Tekući troškovi i animacija« unutar mjere 19 »Potpora lokalnom razvoju u okviru inicijative LEADER (CLLD – lokalni razvoj pod vodstvom zajednice)« iz Programa ruralnog razvoja Republike Hrvatske za razdoblje 2014. – 2020 (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NN br. 96/2017</w:t>
            </w:r>
            <w:r w:rsidR="00641FCF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, 53/2018</w:t>
            </w:r>
            <w:r w:rsidRPr="004B26A9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)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ovog Natječaja te ostalim zakonskim i podzakonskim propisima i pratećim regulativama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539AC0E2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72E68E57" w14:textId="77777777" w:rsidR="00C377C2" w:rsidRPr="00E17D9A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11EFA38F" w14:textId="77777777" w:rsidR="00C377C2" w:rsidRPr="00C05CC3" w:rsidRDefault="00860960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3162537B" w14:textId="77777777" w:rsidR="00C377C2" w:rsidRPr="00C05CC3" w:rsidRDefault="00C377C2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2074FA44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638026AC" w14:textId="59376399" w:rsidR="00704D6D" w:rsidRPr="00801EF0" w:rsidRDefault="008D2A79" w:rsidP="005167B4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41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46587059" w14:textId="77777777" w:rsidR="00704D6D" w:rsidRDefault="00704D6D" w:rsidP="004B26A9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sam upoznat da su svi podaci navedeni u prijavi projekta istiniti i točni, te da sam upoznat s posljedicama zbog davanja netočnih i krivih podataka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49DAD455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B109E16" w14:textId="77777777" w:rsidR="00704D6D" w:rsidRPr="00E17D9A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78DB0B1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1C07C80" w14:textId="77777777" w:rsidR="00704D6D" w:rsidRPr="00C05CC3" w:rsidRDefault="00704D6D" w:rsidP="005167B4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3602A04E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42B1CC48" w14:textId="66F14E0C" w:rsidR="00704D6D" w:rsidRPr="00801EF0" w:rsidRDefault="008D2A79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42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39F6CE3B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dodjele sredstava, niti su m</w:t>
            </w:r>
            <w:r w:rsidR="004944F8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i sredstva dodijeljena po osnovi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nacionalnog natječaja za tip operacije 6.3.1 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4C5292BC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16D42651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63CEBA1B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CC67EFE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72160C02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DCC957F" w14:textId="4D8EE338"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3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4C8FF5B7" w14:textId="77777777" w:rsidR="00704D6D" w:rsidRDefault="007A323B" w:rsidP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u postupku povrata sredstava</w:t>
            </w:r>
            <w:r w:rsidRPr="00813CD4">
              <w:t xml:space="preserve"> </w:t>
            </w:r>
            <w:r w:rsidRP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prethodno dodijeljenih u drugom natječaju iz bilo kojeg javnog izvora (uključujući fondove EU-a);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49D23962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20F03E85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3B9B2698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4A246A7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6BBD8330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2D79752" w14:textId="56E69358" w:rsidR="00704D6D" w:rsidRPr="00801EF0" w:rsidRDefault="003E450F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33D50287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započeo provedbu projektnih aktivnosti koje su predmet ove prijave prije podnošenja prijave projekta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0DCEB170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4D79D899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5677474A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38F6B654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D34C71" w:rsidRPr="00C05CC3" w14:paraId="08374CFB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605EBE00" w14:textId="73200B86" w:rsidR="00D34C71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</w:t>
            </w:r>
            <w:r w:rsidR="00D34C71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2DABDFB1" w14:textId="77777777" w:rsidR="00D34C71" w:rsidRDefault="00D34C71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nisam podnio više prijava projekta u smislu</w:t>
            </w:r>
            <w:r w:rsidR="008507C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odredbi iz poglavlja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2.2. ovog Natječaja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35B14D09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6DE533E6" w14:textId="77777777" w:rsidR="00D34C71" w:rsidRPr="00E17D9A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D04F266" w14:textId="77777777" w:rsidR="00D34C71" w:rsidRPr="00C05CC3" w:rsidRDefault="00AF12AB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11D3DFA4" w14:textId="77777777" w:rsidR="00D34C71" w:rsidRPr="00C05CC3" w:rsidRDefault="00D34C71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4E033AD5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4C90E7B7" w14:textId="1F9DE06C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6</w:t>
            </w:r>
            <w:r w:rsidR="00704D6D" w:rsidRPr="00801EF0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E162999" w14:textId="77777777" w:rsidR="00704D6D" w:rsidRDefault="004944F8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se nalazim</w:t>
            </w:r>
            <w:r w:rsidR="00FB2DC0">
              <w:t xml:space="preserve"> </w:t>
            </w:r>
            <w:r w:rsidR="00FB2DC0" w:rsidRP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na području LAG obuhvata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</w:t>
            </w:r>
            <w:r w:rsidR="00FB2DC0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te da ću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provoditi</w:t>
            </w:r>
            <w:r w:rsidR="00704D6D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projekt na području LAG obuhvata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6346D5C8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2F843598" w14:textId="77777777" w:rsidR="00704D6D" w:rsidRPr="00E17D9A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7E08DD2F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351A5387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5167B4" w:rsidRPr="00C05CC3" w14:paraId="4E743764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6CF4E095" w14:textId="403669E7" w:rsidR="005167B4" w:rsidRDefault="00997DA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lastRenderedPageBreak/>
              <w:t>4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7</w:t>
            </w: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958A0DB" w14:textId="77777777" w:rsidR="005167B4" w:rsidRDefault="005167B4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za iste prihvatljive aktivnosti koje su predmet ove prijave projekta nisam u postupku dodjele sredstava, niti sam ostvario potporu iz bilo kojeg drugog  javnog izvora </w:t>
            </w:r>
          </w:p>
        </w:tc>
        <w:tc>
          <w:tcPr>
            <w:tcW w:w="638" w:type="dxa"/>
            <w:gridSpan w:val="2"/>
            <w:shd w:val="clear" w:color="auto" w:fill="DEEAF6" w:themeFill="accent1" w:themeFillTint="33"/>
            <w:vAlign w:val="center"/>
          </w:tcPr>
          <w:p w14:paraId="281F9441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43" w:type="dxa"/>
            <w:shd w:val="clear" w:color="auto" w:fill="FFFFFF" w:themeFill="background1"/>
            <w:vAlign w:val="center"/>
          </w:tcPr>
          <w:p w14:paraId="5E8738E9" w14:textId="77777777" w:rsidR="005167B4" w:rsidRPr="00E17D9A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49F1E70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675F4F5B" w14:textId="77777777" w:rsidR="005167B4" w:rsidRPr="00C05CC3" w:rsidRDefault="005167B4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3F5FB896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B7DCF4B" w14:textId="7110D585" w:rsidR="00704D6D" w:rsidRPr="00801EF0" w:rsidRDefault="00B30ED8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8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04865388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se slažem s načinom </w:t>
            </w:r>
            <w:r w:rsidR="004A6D21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prikupljanja</w:t>
            </w: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 i obrade podataka koji se upotrebljavaju za provedbu ovog natječaja te s objavom osnovnih podataka ovog projekta za potrebe informiranja javnosti 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303F2F5F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03091460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E5F5795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7AAFA527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5319C4C8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5639303A" w14:textId="781467DD" w:rsidR="00704D6D" w:rsidRPr="00801EF0" w:rsidRDefault="001E07FE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4</w:t>
            </w:r>
            <w:r w:rsidR="008D2A79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9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6AFC03D3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dopuštam korištenje osobnih podataka (ime i prezime, OIB) i podataka o nositelju projekta iz službenih evidencija (naziv trgovačkog društva, obrta, zadruge, OPG-a) u skladu s propisima koji uređuju zaštitu osobnih i drugih podataka 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612B9EED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617CCBE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0BA65228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6AA6CBA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  <w:tr w:rsidR="00704D6D" w:rsidRPr="00C05CC3" w14:paraId="688F52EC" w14:textId="77777777" w:rsidTr="00D34C71">
        <w:trPr>
          <w:trHeight w:val="567"/>
        </w:trPr>
        <w:tc>
          <w:tcPr>
            <w:tcW w:w="560" w:type="dxa"/>
            <w:shd w:val="clear" w:color="auto" w:fill="DEEAF6" w:themeFill="accent1" w:themeFillTint="33"/>
            <w:vAlign w:val="center"/>
          </w:tcPr>
          <w:p w14:paraId="1E9F02C0" w14:textId="12F7A1FA" w:rsidR="00704D6D" w:rsidRPr="00F17102" w:rsidRDefault="008D2A79" w:rsidP="00704D6D">
            <w:pP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50</w:t>
            </w:r>
            <w:r w:rsidR="00704D6D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6229" w:type="dxa"/>
            <w:shd w:val="clear" w:color="auto" w:fill="DEEAF6" w:themeFill="accent1" w:themeFillTint="33"/>
            <w:vAlign w:val="center"/>
          </w:tcPr>
          <w:p w14:paraId="55394E46" w14:textId="77777777" w:rsidR="00704D6D" w:rsidRDefault="00704D6D" w:rsidP="00704D6D">
            <w:pPr>
              <w:jc w:val="both"/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</w:pP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ću u svakom trenutku osigurati nesmetani pristup i kontrolu na terenu koja se odnosi na potporu te dati na uvid cjelokupnu dokumentaciju vezanu za sufinancirane troškove djelatnicima </w:t>
            </w:r>
            <w:r w:rsidR="005167B4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 xml:space="preserve">odabranog LAG-a, </w:t>
            </w:r>
            <w:r w:rsidRPr="00F17102">
              <w:rPr>
                <w:rFonts w:ascii="Arial Narrow" w:eastAsia="Calibri" w:hAnsi="Arial Narrow" w:cs="Arial"/>
                <w:i/>
                <w:sz w:val="20"/>
                <w:szCs w:val="20"/>
                <w:lang w:eastAsia="en-US"/>
              </w:rPr>
              <w:t>Agencije za plaćanja, Ministarstva poljoprivrede, Agencije za reviziju sustava provedbe programa Europske unije (u daljnjem tekstu: ARPA), Europske komisije, Europskog revizorskog suda i Europskog ureda za borbu protiv prijevara (u daljnjem tekstu: OLAF)</w:t>
            </w:r>
          </w:p>
        </w:tc>
        <w:tc>
          <w:tcPr>
            <w:tcW w:w="626" w:type="dxa"/>
            <w:shd w:val="clear" w:color="auto" w:fill="DEEAF6" w:themeFill="accent1" w:themeFillTint="33"/>
            <w:vAlign w:val="center"/>
          </w:tcPr>
          <w:p w14:paraId="127CBB0F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DA</w:t>
            </w:r>
          </w:p>
        </w:tc>
        <w:tc>
          <w:tcPr>
            <w:tcW w:w="655" w:type="dxa"/>
            <w:gridSpan w:val="2"/>
            <w:shd w:val="clear" w:color="auto" w:fill="FFFFFF" w:themeFill="background1"/>
            <w:vAlign w:val="center"/>
          </w:tcPr>
          <w:p w14:paraId="5620E9F1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714" w:type="dxa"/>
            <w:shd w:val="clear" w:color="auto" w:fill="DEEAF6" w:themeFill="accent1" w:themeFillTint="33"/>
            <w:vAlign w:val="center"/>
          </w:tcPr>
          <w:p w14:paraId="47BBA4EE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  <w:r w:rsidRPr="00C05CC3"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  <w:t>NE</w:t>
            </w:r>
          </w:p>
        </w:tc>
        <w:tc>
          <w:tcPr>
            <w:tcW w:w="562" w:type="dxa"/>
            <w:shd w:val="clear" w:color="auto" w:fill="FFFFFF" w:themeFill="background1"/>
            <w:vAlign w:val="center"/>
          </w:tcPr>
          <w:p w14:paraId="04B32B43" w14:textId="77777777" w:rsidR="00704D6D" w:rsidRPr="00C05CC3" w:rsidRDefault="00704D6D" w:rsidP="00704D6D">
            <w:pPr>
              <w:pStyle w:val="t-9-8"/>
              <w:spacing w:before="0" w:beforeAutospacing="0" w:after="0"/>
              <w:jc w:val="both"/>
              <w:rPr>
                <w:rFonts w:ascii="Arial Narrow" w:hAnsi="Arial Narrow" w:cs="Arial"/>
                <w:b/>
                <w:sz w:val="20"/>
                <w:szCs w:val="20"/>
                <w:lang w:eastAsia="ar-SA"/>
              </w:rPr>
            </w:pPr>
          </w:p>
        </w:tc>
      </w:tr>
    </w:tbl>
    <w:p w14:paraId="5D6D20AB" w14:textId="77777777" w:rsidR="006766F7" w:rsidRDefault="006766F7" w:rsidP="008E676C">
      <w:pPr>
        <w:rPr>
          <w:rFonts w:ascii="Arial Narrow" w:hAnsi="Arial Narrow"/>
        </w:rPr>
      </w:pPr>
    </w:p>
    <w:p w14:paraId="3E8B2068" w14:textId="77777777" w:rsidR="00A352C0" w:rsidRDefault="00A352C0" w:rsidP="008E676C">
      <w:pPr>
        <w:rPr>
          <w:rFonts w:ascii="Arial Narrow" w:hAnsi="Arial Narrow"/>
        </w:rPr>
      </w:pPr>
    </w:p>
    <w:p w14:paraId="7A66F8EA" w14:textId="77777777" w:rsidR="00CC5369" w:rsidRDefault="00CC5369" w:rsidP="008E676C">
      <w:pPr>
        <w:rPr>
          <w:rFonts w:ascii="Arial Narrow" w:hAnsi="Arial Narrow"/>
        </w:rPr>
      </w:pPr>
    </w:p>
    <w:p w14:paraId="5B681F9E" w14:textId="77777777" w:rsidR="00A352C0" w:rsidRPr="00085A18" w:rsidRDefault="00A352C0" w:rsidP="008E676C">
      <w:pPr>
        <w:rPr>
          <w:rFonts w:ascii="Arial Narrow" w:hAnsi="Arial Narrow"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67"/>
        <w:gridCol w:w="2047"/>
        <w:gridCol w:w="3461"/>
        <w:gridCol w:w="3281"/>
      </w:tblGrid>
      <w:tr w:rsidR="00F17102" w:rsidRPr="00085A18" w14:paraId="47088997" w14:textId="77777777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91DEEB" w14:textId="34E5AEBE" w:rsidR="00F17102" w:rsidRPr="00085A18" w:rsidRDefault="008D2A79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51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1B424" w14:textId="77777777" w:rsidR="00F17102" w:rsidRPr="00085A18" w:rsidRDefault="001E07FE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Kontakt osoba</w:t>
            </w:r>
          </w:p>
        </w:tc>
      </w:tr>
      <w:tr w:rsidR="00F17102" w:rsidRPr="00085A18" w14:paraId="47B50630" w14:textId="77777777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934EC2" w14:textId="529B13E1" w:rsidR="00F17102" w:rsidRPr="00085A18" w:rsidRDefault="008D2A79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52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412758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Ime:</w:t>
            </w:r>
          </w:p>
        </w:tc>
        <w:tc>
          <w:tcPr>
            <w:tcW w:w="3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F1DA7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Prezime:</w:t>
            </w:r>
          </w:p>
        </w:tc>
        <w:tc>
          <w:tcPr>
            <w:tcW w:w="3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7182D5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>Radno mjesto:</w:t>
            </w:r>
          </w:p>
        </w:tc>
      </w:tr>
      <w:tr w:rsidR="00F17102" w:rsidRPr="00085A18" w14:paraId="51FB1A8D" w14:textId="77777777" w:rsidTr="00704D6D">
        <w:trPr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BB2CFE" w14:textId="6E226BFB" w:rsidR="00F17102" w:rsidRPr="00085A18" w:rsidRDefault="003E450F" w:rsidP="005167B4">
            <w:pPr>
              <w:jc w:val="center"/>
              <w:rPr>
                <w:rFonts w:ascii="Arial Narrow" w:hAnsi="Arial Narrow" w:cs="Arial"/>
                <w:sz w:val="16"/>
                <w:szCs w:val="16"/>
              </w:rPr>
            </w:pPr>
            <w:r>
              <w:rPr>
                <w:rFonts w:ascii="Arial Narrow" w:hAnsi="Arial Narrow" w:cs="Arial"/>
                <w:sz w:val="16"/>
                <w:szCs w:val="16"/>
              </w:rPr>
              <w:t>5</w:t>
            </w:r>
            <w:r w:rsidR="008D2A79">
              <w:rPr>
                <w:rFonts w:ascii="Arial Narrow" w:hAnsi="Arial Narrow" w:cs="Arial"/>
                <w:sz w:val="16"/>
                <w:szCs w:val="16"/>
              </w:rPr>
              <w:t>3</w:t>
            </w:r>
            <w:r w:rsidR="00704D6D" w:rsidRPr="00085A18">
              <w:rPr>
                <w:rFonts w:ascii="Arial Narrow" w:hAnsi="Arial Narrow" w:cs="Arial"/>
                <w:sz w:val="16"/>
                <w:szCs w:val="16"/>
              </w:rPr>
              <w:t>.</w:t>
            </w:r>
          </w:p>
        </w:tc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9BFAC" w14:textId="77777777" w:rsidR="00F17102" w:rsidRPr="00085A18" w:rsidRDefault="00F17102" w:rsidP="005167B4">
            <w:pPr>
              <w:rPr>
                <w:rFonts w:ascii="Arial Narrow" w:hAnsi="Arial Narrow" w:cs="Arial"/>
                <w:sz w:val="20"/>
                <w:szCs w:val="20"/>
              </w:rPr>
            </w:pPr>
            <w:r w:rsidRPr="00085A18">
              <w:rPr>
                <w:rFonts w:ascii="Arial Narrow" w:hAnsi="Arial Narrow" w:cs="Arial"/>
                <w:sz w:val="20"/>
                <w:szCs w:val="20"/>
              </w:rPr>
              <w:t xml:space="preserve">Telefon, faks, </w:t>
            </w:r>
            <w:r w:rsidR="00FB2DC0">
              <w:rPr>
                <w:rFonts w:ascii="Arial Narrow" w:hAnsi="Arial Narrow" w:cs="Arial"/>
                <w:sz w:val="20"/>
                <w:szCs w:val="20"/>
              </w:rPr>
              <w:t>elektronička pošta</w:t>
            </w:r>
            <w:r w:rsidRPr="00085A18">
              <w:rPr>
                <w:rFonts w:ascii="Arial Narrow" w:hAnsi="Arial Narrow" w:cs="Arial"/>
                <w:sz w:val="20"/>
                <w:szCs w:val="20"/>
              </w:rPr>
              <w:t>:</w:t>
            </w:r>
          </w:p>
        </w:tc>
      </w:tr>
    </w:tbl>
    <w:p w14:paraId="293670BC" w14:textId="77777777" w:rsidR="00F17102" w:rsidRPr="00085A18" w:rsidRDefault="00F17102" w:rsidP="008E676C">
      <w:pPr>
        <w:rPr>
          <w:rFonts w:ascii="Arial Narrow" w:hAnsi="Arial Narrow"/>
        </w:rPr>
      </w:pPr>
    </w:p>
    <w:p w14:paraId="288FAA26" w14:textId="77777777" w:rsidR="00704D6D" w:rsidRPr="00085A18" w:rsidRDefault="00704D6D" w:rsidP="008E676C">
      <w:pPr>
        <w:rPr>
          <w:rFonts w:ascii="Arial Narrow" w:hAnsi="Arial Narrow"/>
        </w:rPr>
      </w:pPr>
    </w:p>
    <w:p w14:paraId="2A7F4315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>U ________________             Datum: _________________</w:t>
      </w:r>
    </w:p>
    <w:p w14:paraId="6F3D36D8" w14:textId="77777777" w:rsidR="00704D6D" w:rsidRPr="00085A18" w:rsidRDefault="00704D6D" w:rsidP="008E676C">
      <w:pPr>
        <w:rPr>
          <w:rFonts w:ascii="Arial Narrow" w:hAnsi="Arial Narrow"/>
        </w:rPr>
      </w:pPr>
    </w:p>
    <w:p w14:paraId="1A6E01D8" w14:textId="77777777" w:rsidR="00704D6D" w:rsidRPr="00085A18" w:rsidRDefault="00704D6D" w:rsidP="008E676C">
      <w:pPr>
        <w:rPr>
          <w:rFonts w:ascii="Arial Narrow" w:hAnsi="Arial Narrow"/>
        </w:rPr>
      </w:pPr>
    </w:p>
    <w:p w14:paraId="09497B3D" w14:textId="77777777" w:rsidR="00704D6D" w:rsidRPr="00085A18" w:rsidRDefault="00704D6D" w:rsidP="008E676C">
      <w:pPr>
        <w:rPr>
          <w:rFonts w:ascii="Arial Narrow" w:hAnsi="Arial Narrow"/>
        </w:rPr>
      </w:pPr>
    </w:p>
    <w:p w14:paraId="63097660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</w:p>
    <w:p w14:paraId="7D0F28F2" w14:textId="77777777" w:rsidR="00704D6D" w:rsidRPr="00085A18" w:rsidRDefault="00704D6D" w:rsidP="008E676C">
      <w:pPr>
        <w:rPr>
          <w:rFonts w:ascii="Arial Narrow" w:hAnsi="Arial Narrow"/>
        </w:rPr>
      </w:pPr>
    </w:p>
    <w:p w14:paraId="49A2D795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073538CA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 (odgovorna osoba – tiskano)</w:t>
      </w:r>
    </w:p>
    <w:p w14:paraId="1FD03FB4" w14:textId="77777777" w:rsidR="00704D6D" w:rsidRPr="00085A18" w:rsidRDefault="00704D6D" w:rsidP="008E676C">
      <w:pPr>
        <w:rPr>
          <w:rFonts w:ascii="Arial Narrow" w:hAnsi="Arial Narrow"/>
        </w:rPr>
      </w:pPr>
    </w:p>
    <w:p w14:paraId="13289736" w14:textId="77777777" w:rsidR="00704D6D" w:rsidRPr="00085A18" w:rsidRDefault="00704D6D" w:rsidP="008E676C">
      <w:pPr>
        <w:rPr>
          <w:rFonts w:ascii="Arial Narrow" w:hAnsi="Arial Narrow"/>
        </w:rPr>
      </w:pPr>
    </w:p>
    <w:p w14:paraId="173DBCA6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>_________________________________________</w:t>
      </w:r>
    </w:p>
    <w:p w14:paraId="367AF177" w14:textId="77777777" w:rsidR="00704D6D" w:rsidRPr="00085A18" w:rsidRDefault="00704D6D" w:rsidP="008E676C">
      <w:pPr>
        <w:rPr>
          <w:rFonts w:ascii="Arial Narrow" w:hAnsi="Arial Narrow"/>
        </w:rPr>
      </w:pP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</w:r>
      <w:r w:rsidRPr="00085A18">
        <w:rPr>
          <w:rFonts w:ascii="Arial Narrow" w:hAnsi="Arial Narrow"/>
        </w:rPr>
        <w:tab/>
        <w:t xml:space="preserve">    (pečat i potpis odgovorne osobe)</w:t>
      </w:r>
    </w:p>
    <w:p w14:paraId="258E2ECF" w14:textId="77777777" w:rsidR="00704D6D" w:rsidRPr="00166D7E" w:rsidRDefault="00704D6D" w:rsidP="008E676C">
      <w:pPr>
        <w:rPr>
          <w:rFonts w:ascii="Arial Narrow" w:hAnsi="Arial Narrow"/>
        </w:rPr>
      </w:pPr>
    </w:p>
    <w:sectPr w:rsidR="00704D6D" w:rsidRPr="00166D7E" w:rsidSect="00CC5369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7E13D0" w14:textId="77777777" w:rsidR="00F166DE" w:rsidRDefault="00F166DE" w:rsidP="00DD1779">
      <w:r>
        <w:separator/>
      </w:r>
    </w:p>
  </w:endnote>
  <w:endnote w:type="continuationSeparator" w:id="0">
    <w:p w14:paraId="55BA5831" w14:textId="77777777" w:rsidR="00F166DE" w:rsidRDefault="00F166DE" w:rsidP="00DD1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7773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1B37C38" w14:textId="77777777" w:rsidR="00DE0DD4" w:rsidRDefault="00DE0DD4">
        <w:pPr>
          <w:pStyle w:val="Podnoje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39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3DB149F5" w14:textId="77777777" w:rsidR="00DE0DD4" w:rsidRDefault="00DE0DD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2A246B" w14:textId="77777777" w:rsidR="00F166DE" w:rsidRDefault="00F166DE" w:rsidP="00DD1779">
      <w:r>
        <w:separator/>
      </w:r>
    </w:p>
  </w:footnote>
  <w:footnote w:type="continuationSeparator" w:id="0">
    <w:p w14:paraId="657525F4" w14:textId="77777777" w:rsidR="00F166DE" w:rsidRDefault="00F166DE" w:rsidP="00DD17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24"/>
    </w:tblGrid>
    <w:tr w:rsidR="005167B4" w:rsidRPr="00206F20" w14:paraId="352E7A22" w14:textId="77777777" w:rsidTr="001F593A">
      <w:trPr>
        <w:jc w:val="right"/>
      </w:trPr>
      <w:tc>
        <w:tcPr>
          <w:tcW w:w="1524" w:type="dxa"/>
          <w:shd w:val="clear" w:color="auto" w:fill="auto"/>
        </w:tcPr>
        <w:p w14:paraId="5189F951" w14:textId="77777777" w:rsidR="005167B4" w:rsidRPr="00206F20" w:rsidRDefault="005167B4" w:rsidP="00DD1779">
          <w:pPr>
            <w:jc w:val="center"/>
            <w:rPr>
              <w:rFonts w:ascii="Arial Narrow" w:hAnsi="Arial Narrow"/>
              <w:b/>
              <w:snapToGrid w:val="0"/>
              <w:szCs w:val="20"/>
            </w:rPr>
          </w:pPr>
          <w:r w:rsidRPr="00206F20">
            <w:rPr>
              <w:rFonts w:ascii="Arial Narrow" w:hAnsi="Arial Narrow"/>
              <w:b/>
            </w:rPr>
            <w:t xml:space="preserve">Obrazac </w:t>
          </w:r>
          <w:r>
            <w:rPr>
              <w:rFonts w:ascii="Arial Narrow" w:hAnsi="Arial Narrow"/>
              <w:b/>
              <w:snapToGrid w:val="0"/>
              <w:szCs w:val="20"/>
            </w:rPr>
            <w:t>A.</w:t>
          </w:r>
        </w:p>
      </w:tc>
    </w:tr>
  </w:tbl>
  <w:p w14:paraId="53103ECB" w14:textId="77777777" w:rsidR="005167B4" w:rsidRDefault="005167B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C6D62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502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D21E4B"/>
    <w:multiLevelType w:val="multilevel"/>
    <w:tmpl w:val="0D28074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C28BC"/>
    <w:multiLevelType w:val="hybridMultilevel"/>
    <w:tmpl w:val="419A1C5A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Ivo Dolić">
    <w15:presenceInfo w15:providerId="AD" w15:userId="S-1-5-21-1274013866-2999615686-439227460-47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6D82"/>
    <w:rsid w:val="00003068"/>
    <w:rsid w:val="0000523C"/>
    <w:rsid w:val="00027550"/>
    <w:rsid w:val="000334FE"/>
    <w:rsid w:val="00050398"/>
    <w:rsid w:val="000548AE"/>
    <w:rsid w:val="00085A18"/>
    <w:rsid w:val="00086A6E"/>
    <w:rsid w:val="000B6970"/>
    <w:rsid w:val="000E357B"/>
    <w:rsid w:val="000E6E0B"/>
    <w:rsid w:val="000F5030"/>
    <w:rsid w:val="000F76B9"/>
    <w:rsid w:val="00122CFB"/>
    <w:rsid w:val="001574A7"/>
    <w:rsid w:val="00161BBE"/>
    <w:rsid w:val="00163802"/>
    <w:rsid w:val="00166D7E"/>
    <w:rsid w:val="00171B22"/>
    <w:rsid w:val="001776F5"/>
    <w:rsid w:val="001863B1"/>
    <w:rsid w:val="00190678"/>
    <w:rsid w:val="001916E0"/>
    <w:rsid w:val="001955B1"/>
    <w:rsid w:val="001A45D6"/>
    <w:rsid w:val="001A4BB9"/>
    <w:rsid w:val="001B065D"/>
    <w:rsid w:val="001B36C7"/>
    <w:rsid w:val="001C77E4"/>
    <w:rsid w:val="001E07FE"/>
    <w:rsid w:val="001E31DD"/>
    <w:rsid w:val="001E442C"/>
    <w:rsid w:val="001F44B6"/>
    <w:rsid w:val="001F593A"/>
    <w:rsid w:val="00222F80"/>
    <w:rsid w:val="00242170"/>
    <w:rsid w:val="00243719"/>
    <w:rsid w:val="00255D79"/>
    <w:rsid w:val="00260EDF"/>
    <w:rsid w:val="00282035"/>
    <w:rsid w:val="002A4253"/>
    <w:rsid w:val="002B7421"/>
    <w:rsid w:val="002C5204"/>
    <w:rsid w:val="002D3AA0"/>
    <w:rsid w:val="002E7736"/>
    <w:rsid w:val="00300885"/>
    <w:rsid w:val="00305D1D"/>
    <w:rsid w:val="003239FC"/>
    <w:rsid w:val="003454F6"/>
    <w:rsid w:val="00353B86"/>
    <w:rsid w:val="00354679"/>
    <w:rsid w:val="003574C6"/>
    <w:rsid w:val="0036442A"/>
    <w:rsid w:val="003959C0"/>
    <w:rsid w:val="003B468E"/>
    <w:rsid w:val="003C17A9"/>
    <w:rsid w:val="003C26FA"/>
    <w:rsid w:val="003D08F6"/>
    <w:rsid w:val="003D747A"/>
    <w:rsid w:val="003E450F"/>
    <w:rsid w:val="003F5420"/>
    <w:rsid w:val="00401EA0"/>
    <w:rsid w:val="004046AD"/>
    <w:rsid w:val="004050C7"/>
    <w:rsid w:val="00407EA8"/>
    <w:rsid w:val="004131CB"/>
    <w:rsid w:val="004223B2"/>
    <w:rsid w:val="004255EB"/>
    <w:rsid w:val="00437073"/>
    <w:rsid w:val="00440EE7"/>
    <w:rsid w:val="00441AAD"/>
    <w:rsid w:val="0045289C"/>
    <w:rsid w:val="00455F50"/>
    <w:rsid w:val="004574A6"/>
    <w:rsid w:val="00477989"/>
    <w:rsid w:val="004920CD"/>
    <w:rsid w:val="004925EA"/>
    <w:rsid w:val="004944F8"/>
    <w:rsid w:val="004A390B"/>
    <w:rsid w:val="004A6D21"/>
    <w:rsid w:val="004B1A59"/>
    <w:rsid w:val="004B26A9"/>
    <w:rsid w:val="004F2765"/>
    <w:rsid w:val="005167B4"/>
    <w:rsid w:val="00537A8A"/>
    <w:rsid w:val="00541447"/>
    <w:rsid w:val="005429BD"/>
    <w:rsid w:val="0057534E"/>
    <w:rsid w:val="00576D82"/>
    <w:rsid w:val="005812CC"/>
    <w:rsid w:val="0058356E"/>
    <w:rsid w:val="005879A8"/>
    <w:rsid w:val="0059000B"/>
    <w:rsid w:val="005A0A4B"/>
    <w:rsid w:val="005C2257"/>
    <w:rsid w:val="005E6CE9"/>
    <w:rsid w:val="00605575"/>
    <w:rsid w:val="00624DF2"/>
    <w:rsid w:val="00641FCF"/>
    <w:rsid w:val="00647E44"/>
    <w:rsid w:val="0065305E"/>
    <w:rsid w:val="00656879"/>
    <w:rsid w:val="006766F7"/>
    <w:rsid w:val="00681188"/>
    <w:rsid w:val="006A15B8"/>
    <w:rsid w:val="006B66ED"/>
    <w:rsid w:val="006C4C20"/>
    <w:rsid w:val="006D4E33"/>
    <w:rsid w:val="006E26E5"/>
    <w:rsid w:val="006F126C"/>
    <w:rsid w:val="006F1BD1"/>
    <w:rsid w:val="006F290D"/>
    <w:rsid w:val="00704D6D"/>
    <w:rsid w:val="00710486"/>
    <w:rsid w:val="00711639"/>
    <w:rsid w:val="00730C27"/>
    <w:rsid w:val="007411A5"/>
    <w:rsid w:val="00741F72"/>
    <w:rsid w:val="00750A5A"/>
    <w:rsid w:val="007516A9"/>
    <w:rsid w:val="0075450F"/>
    <w:rsid w:val="0079078C"/>
    <w:rsid w:val="0079142E"/>
    <w:rsid w:val="007A323B"/>
    <w:rsid w:val="007B0FA0"/>
    <w:rsid w:val="007B1C88"/>
    <w:rsid w:val="007C150A"/>
    <w:rsid w:val="007D28EE"/>
    <w:rsid w:val="007D3433"/>
    <w:rsid w:val="007E0061"/>
    <w:rsid w:val="007E4F02"/>
    <w:rsid w:val="007F5FB7"/>
    <w:rsid w:val="00801EF0"/>
    <w:rsid w:val="008208DB"/>
    <w:rsid w:val="00841ABC"/>
    <w:rsid w:val="00846A1A"/>
    <w:rsid w:val="008502EB"/>
    <w:rsid w:val="008507CD"/>
    <w:rsid w:val="00850819"/>
    <w:rsid w:val="00853568"/>
    <w:rsid w:val="008550F0"/>
    <w:rsid w:val="0085664D"/>
    <w:rsid w:val="00860960"/>
    <w:rsid w:val="00875418"/>
    <w:rsid w:val="008A60F5"/>
    <w:rsid w:val="008A626B"/>
    <w:rsid w:val="008B323E"/>
    <w:rsid w:val="008C20C0"/>
    <w:rsid w:val="008C2F72"/>
    <w:rsid w:val="008C3981"/>
    <w:rsid w:val="008D2A79"/>
    <w:rsid w:val="008D42E8"/>
    <w:rsid w:val="008E1BBD"/>
    <w:rsid w:val="008E5D9D"/>
    <w:rsid w:val="008E675F"/>
    <w:rsid w:val="008E676C"/>
    <w:rsid w:val="008F0D6A"/>
    <w:rsid w:val="009116E4"/>
    <w:rsid w:val="00966095"/>
    <w:rsid w:val="0097091D"/>
    <w:rsid w:val="00970A20"/>
    <w:rsid w:val="00977C1D"/>
    <w:rsid w:val="009817BF"/>
    <w:rsid w:val="00993C40"/>
    <w:rsid w:val="00997DA8"/>
    <w:rsid w:val="009B0DCA"/>
    <w:rsid w:val="009E2BEB"/>
    <w:rsid w:val="00A04F20"/>
    <w:rsid w:val="00A1636C"/>
    <w:rsid w:val="00A352C0"/>
    <w:rsid w:val="00A41A60"/>
    <w:rsid w:val="00A4262A"/>
    <w:rsid w:val="00A43E75"/>
    <w:rsid w:val="00A54F29"/>
    <w:rsid w:val="00A6487A"/>
    <w:rsid w:val="00A71C0D"/>
    <w:rsid w:val="00A72FD6"/>
    <w:rsid w:val="00A94AF8"/>
    <w:rsid w:val="00A967DA"/>
    <w:rsid w:val="00AB065E"/>
    <w:rsid w:val="00AB5165"/>
    <w:rsid w:val="00AC27E1"/>
    <w:rsid w:val="00AC2B26"/>
    <w:rsid w:val="00AC4CF6"/>
    <w:rsid w:val="00AC7FC1"/>
    <w:rsid w:val="00AD670D"/>
    <w:rsid w:val="00AE7260"/>
    <w:rsid w:val="00AE7370"/>
    <w:rsid w:val="00AF12AB"/>
    <w:rsid w:val="00B02071"/>
    <w:rsid w:val="00B11CA5"/>
    <w:rsid w:val="00B13EAF"/>
    <w:rsid w:val="00B21B0D"/>
    <w:rsid w:val="00B25989"/>
    <w:rsid w:val="00B30ED8"/>
    <w:rsid w:val="00B34AA2"/>
    <w:rsid w:val="00B36AA8"/>
    <w:rsid w:val="00B370B1"/>
    <w:rsid w:val="00B46D65"/>
    <w:rsid w:val="00B530FC"/>
    <w:rsid w:val="00B549E3"/>
    <w:rsid w:val="00B563CF"/>
    <w:rsid w:val="00B67191"/>
    <w:rsid w:val="00B7127E"/>
    <w:rsid w:val="00B74286"/>
    <w:rsid w:val="00B74401"/>
    <w:rsid w:val="00B75D4D"/>
    <w:rsid w:val="00B76CA2"/>
    <w:rsid w:val="00B8387C"/>
    <w:rsid w:val="00B925C8"/>
    <w:rsid w:val="00BD1957"/>
    <w:rsid w:val="00BE5DE9"/>
    <w:rsid w:val="00BE6512"/>
    <w:rsid w:val="00C01C9B"/>
    <w:rsid w:val="00C05CC3"/>
    <w:rsid w:val="00C22EB7"/>
    <w:rsid w:val="00C31F16"/>
    <w:rsid w:val="00C377C2"/>
    <w:rsid w:val="00C4499B"/>
    <w:rsid w:val="00C47C63"/>
    <w:rsid w:val="00C614AD"/>
    <w:rsid w:val="00C82DA3"/>
    <w:rsid w:val="00C90968"/>
    <w:rsid w:val="00CA42E1"/>
    <w:rsid w:val="00CA584D"/>
    <w:rsid w:val="00CA7FFB"/>
    <w:rsid w:val="00CC5369"/>
    <w:rsid w:val="00CD19EB"/>
    <w:rsid w:val="00CD42EA"/>
    <w:rsid w:val="00CE3E59"/>
    <w:rsid w:val="00CF27FB"/>
    <w:rsid w:val="00CF69F7"/>
    <w:rsid w:val="00D12226"/>
    <w:rsid w:val="00D14022"/>
    <w:rsid w:val="00D148AC"/>
    <w:rsid w:val="00D22742"/>
    <w:rsid w:val="00D32A14"/>
    <w:rsid w:val="00D34C71"/>
    <w:rsid w:val="00D404C1"/>
    <w:rsid w:val="00D67307"/>
    <w:rsid w:val="00D67FA7"/>
    <w:rsid w:val="00D72DAD"/>
    <w:rsid w:val="00D742FC"/>
    <w:rsid w:val="00D840E8"/>
    <w:rsid w:val="00D91BF3"/>
    <w:rsid w:val="00D93B8A"/>
    <w:rsid w:val="00D97834"/>
    <w:rsid w:val="00DC1D94"/>
    <w:rsid w:val="00DC7285"/>
    <w:rsid w:val="00DD1779"/>
    <w:rsid w:val="00DD2613"/>
    <w:rsid w:val="00DD2A1E"/>
    <w:rsid w:val="00DD2A46"/>
    <w:rsid w:val="00DD562B"/>
    <w:rsid w:val="00DE0DD4"/>
    <w:rsid w:val="00DE49C3"/>
    <w:rsid w:val="00DF520B"/>
    <w:rsid w:val="00E04941"/>
    <w:rsid w:val="00E12021"/>
    <w:rsid w:val="00E13FFD"/>
    <w:rsid w:val="00E16A32"/>
    <w:rsid w:val="00E17D9A"/>
    <w:rsid w:val="00E34237"/>
    <w:rsid w:val="00E344DD"/>
    <w:rsid w:val="00E37AFC"/>
    <w:rsid w:val="00E57AEC"/>
    <w:rsid w:val="00E67F4D"/>
    <w:rsid w:val="00E720BE"/>
    <w:rsid w:val="00E806CD"/>
    <w:rsid w:val="00E92399"/>
    <w:rsid w:val="00E93648"/>
    <w:rsid w:val="00E93A7B"/>
    <w:rsid w:val="00EA3092"/>
    <w:rsid w:val="00EA6A80"/>
    <w:rsid w:val="00EC5423"/>
    <w:rsid w:val="00EC5662"/>
    <w:rsid w:val="00ED621A"/>
    <w:rsid w:val="00F02027"/>
    <w:rsid w:val="00F14BDF"/>
    <w:rsid w:val="00F166DE"/>
    <w:rsid w:val="00F17102"/>
    <w:rsid w:val="00F3136D"/>
    <w:rsid w:val="00F40A7A"/>
    <w:rsid w:val="00F4253E"/>
    <w:rsid w:val="00F503B4"/>
    <w:rsid w:val="00F53798"/>
    <w:rsid w:val="00F53B83"/>
    <w:rsid w:val="00F77F6E"/>
    <w:rsid w:val="00FA6915"/>
    <w:rsid w:val="00FB15AE"/>
    <w:rsid w:val="00FB2DC0"/>
    <w:rsid w:val="00FB3CA7"/>
    <w:rsid w:val="00FD0E18"/>
    <w:rsid w:val="00FD370C"/>
    <w:rsid w:val="00FF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6841F7"/>
  <w15:docId w15:val="{E831EA8F-7DA5-40E6-92C3-3E8447A66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078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F503B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F503B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487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487A"/>
    <w:rPr>
      <w:rFonts w:ascii="Segoe UI" w:eastAsia="Times New Roman" w:hAnsi="Segoe UI" w:cs="Segoe UI"/>
      <w:sz w:val="18"/>
      <w:szCs w:val="18"/>
      <w:lang w:eastAsia="ar-SA"/>
    </w:rPr>
  </w:style>
  <w:style w:type="table" w:styleId="Reetkatablice">
    <w:name w:val="Table Grid"/>
    <w:basedOn w:val="Obinatablica"/>
    <w:uiPriority w:val="39"/>
    <w:rsid w:val="00DF5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link w:val="OdlomakpopisaChar"/>
    <w:uiPriority w:val="34"/>
    <w:qFormat/>
    <w:rsid w:val="00401EA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DE" w:eastAsia="en-US"/>
    </w:rPr>
  </w:style>
  <w:style w:type="character" w:customStyle="1" w:styleId="OdlomakpopisaChar">
    <w:name w:val="Odlomak popisa Char"/>
    <w:link w:val="Odlomakpopisa"/>
    <w:uiPriority w:val="34"/>
    <w:locked/>
    <w:rsid w:val="00401EA0"/>
    <w:rPr>
      <w:rFonts w:ascii="Calibri" w:eastAsia="Calibri" w:hAnsi="Calibri" w:cs="Times New Roman"/>
      <w:lang w:val="de-DE"/>
    </w:rPr>
  </w:style>
  <w:style w:type="character" w:styleId="Referencakomentara">
    <w:name w:val="annotation reference"/>
    <w:basedOn w:val="Zadanifontodlomka"/>
    <w:uiPriority w:val="99"/>
    <w:semiHidden/>
    <w:unhideWhenUsed/>
    <w:rsid w:val="001776F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1776F5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1776F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1776F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1776F5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aglavlje">
    <w:name w:val="header"/>
    <w:basedOn w:val="Normal"/>
    <w:link w:val="Zaglavl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noje">
    <w:name w:val="footer"/>
    <w:basedOn w:val="Normal"/>
    <w:link w:val="PodnojeChar"/>
    <w:uiPriority w:val="99"/>
    <w:unhideWhenUsed/>
    <w:rsid w:val="00DD177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177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basedOn w:val="Zadanifontodlomka"/>
    <w:uiPriority w:val="99"/>
    <w:unhideWhenUsed/>
    <w:rsid w:val="00DD1779"/>
    <w:rPr>
      <w:color w:val="0563C1" w:themeColor="hyperlink"/>
      <w:u w:val="single"/>
    </w:rPr>
  </w:style>
  <w:style w:type="paragraph" w:customStyle="1" w:styleId="t-9-8">
    <w:name w:val="t-9-8"/>
    <w:basedOn w:val="Normal"/>
    <w:rsid w:val="00E17D9A"/>
    <w:pPr>
      <w:suppressAutoHyphens w:val="0"/>
      <w:spacing w:before="100" w:beforeAutospacing="1" w:after="225"/>
    </w:pPr>
    <w:rPr>
      <w:lang w:eastAsia="hr-HR"/>
    </w:rPr>
  </w:style>
  <w:style w:type="character" w:customStyle="1" w:styleId="bold">
    <w:name w:val="bold"/>
    <w:basedOn w:val="Zadanifontodlomka"/>
    <w:rsid w:val="004223B2"/>
  </w:style>
  <w:style w:type="character" w:styleId="Brojretka">
    <w:name w:val="line number"/>
    <w:basedOn w:val="Zadanifontodlomka"/>
    <w:uiPriority w:val="99"/>
    <w:semiHidden/>
    <w:unhideWhenUsed/>
    <w:rsid w:val="00DE0DD4"/>
  </w:style>
  <w:style w:type="character" w:styleId="Nerijeenospominjanje">
    <w:name w:val="Unresolved Mention"/>
    <w:basedOn w:val="Zadanifontodlomka"/>
    <w:uiPriority w:val="99"/>
    <w:semiHidden/>
    <w:unhideWhenUsed/>
    <w:rsid w:val="00CF27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917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7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1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91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82441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00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8948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63432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8547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4291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939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g-krka.hr/lag-natjecaj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BDD43-65ED-4F8A-82E5-9AFAD4E6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1334</Words>
  <Characters>7608</Characters>
  <Application>Microsoft Office Word</Application>
  <DocSecurity>0</DocSecurity>
  <Lines>63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APPRRR</Company>
  <LinksUpToDate>false</LinksUpToDate>
  <CharactersWithSpaces>8925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Hrvoje Bošnjak</dc:creator>
  <cp:lastModifiedBy>Korisnik</cp:lastModifiedBy>
  <cp:revision>13</cp:revision>
  <cp:lastPrinted>2020-09-28T10:05:00Z</cp:lastPrinted>
  <dcterms:created xsi:type="dcterms:W3CDTF">2018-02-09T13:47:00Z</dcterms:created>
  <dcterms:modified xsi:type="dcterms:W3CDTF">2020-09-28T10:07:00Z</dcterms:modified>
</cp:coreProperties>
</file>